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E9DB8"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lang w:eastAsia="zh-CN"/>
        </w:rPr>
        <mc:AlternateContent>
          <mc:Choice Requires="wps">
            <w:drawing>
              <wp:anchor distT="0" distB="0" distL="114300" distR="114300" simplePos="0" relativeHeight="251657728" behindDoc="0" locked="0" layoutInCell="1" allowOverlap="1" wp14:anchorId="161E9ECC" wp14:editId="161E9ECD">
                <wp:simplePos x="0" y="0"/>
                <wp:positionH relativeFrom="column">
                  <wp:posOffset>-231058</wp:posOffset>
                </wp:positionH>
                <wp:positionV relativeFrom="paragraph">
                  <wp:posOffset>-895103</wp:posOffset>
                </wp:positionV>
                <wp:extent cx="0" cy="9452759"/>
                <wp:effectExtent l="114300" t="0" r="133350" b="1524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CD80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" strokecolor="#903" strokeweight="20pt"/>
            </w:pict>
          </mc:Fallback>
        </mc:AlternateContent>
      </w:r>
    </w:p>
    <w:p w14:paraId="161E9DB9"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p>
    <w:p w14:paraId="161E9DBA" w14:textId="77777777" w:rsidR="00E20784" w:rsidRDefault="00E20784" w:rsidP="002A3A8A">
      <w:pPr>
        <w:pBdr>
          <w:bottom w:val="single" w:sz="24" w:space="12" w:color="990033"/>
        </w:pBdr>
        <w:spacing w:before="100" w:beforeAutospacing="1" w:after="100" w:afterAutospacing="1"/>
        <w:rPr>
          <w:rFonts w:cs="Arial"/>
          <w:b/>
          <w:color w:val="990033"/>
          <w:sz w:val="22"/>
          <w:szCs w:val="22"/>
          <w:lang w:val="en-GB" w:eastAsia="zh-CN"/>
        </w:rPr>
      </w:pPr>
    </w:p>
    <w:p w14:paraId="161E9DBB" w14:textId="77777777" w:rsidR="006C13C0" w:rsidRDefault="006C13C0" w:rsidP="002A3A8A">
      <w:pPr>
        <w:pBdr>
          <w:bottom w:val="single" w:sz="24" w:space="12" w:color="990033"/>
        </w:pBdr>
        <w:spacing w:before="100" w:beforeAutospacing="1" w:after="100" w:afterAutospacing="1"/>
        <w:rPr>
          <w:rFonts w:cs="Arial"/>
          <w:b/>
          <w:color w:val="990033"/>
          <w:sz w:val="22"/>
          <w:szCs w:val="22"/>
          <w:lang w:val="en-GB" w:eastAsia="zh-CN"/>
        </w:rPr>
      </w:pPr>
    </w:p>
    <w:p w14:paraId="161E9DBC" w14:textId="77777777" w:rsidR="006C13C0" w:rsidRDefault="006C13C0" w:rsidP="002A3A8A">
      <w:pPr>
        <w:pBdr>
          <w:bottom w:val="single" w:sz="24" w:space="12" w:color="990033"/>
        </w:pBdr>
        <w:spacing w:before="100" w:beforeAutospacing="1" w:after="100" w:afterAutospacing="1"/>
        <w:rPr>
          <w:rFonts w:cs="Arial"/>
          <w:b/>
          <w:color w:val="990033"/>
          <w:sz w:val="22"/>
          <w:szCs w:val="22"/>
          <w:lang w:val="en-GB" w:eastAsia="zh-CN"/>
        </w:rPr>
      </w:pPr>
    </w:p>
    <w:p w14:paraId="161E9DBD" w14:textId="77777777" w:rsidR="006C13C0" w:rsidRPr="002A3A8A" w:rsidRDefault="006C13C0" w:rsidP="002A3A8A">
      <w:pPr>
        <w:pBdr>
          <w:bottom w:val="single" w:sz="24" w:space="12" w:color="990033"/>
        </w:pBdr>
        <w:spacing w:before="100" w:beforeAutospacing="1" w:after="100" w:afterAutospacing="1"/>
        <w:rPr>
          <w:rFonts w:asciiTheme="minorHAnsi" w:hAnsiTheme="minorHAnsi" w:cs="Arial"/>
          <w:b/>
          <w:color w:val="990033"/>
          <w:sz w:val="22"/>
          <w:szCs w:val="22"/>
          <w:lang w:val="en-GB" w:eastAsia="zh-CN"/>
        </w:rPr>
      </w:pPr>
    </w:p>
    <w:p w14:paraId="161E9DBE" w14:textId="77777777" w:rsidR="00E20784" w:rsidRPr="002A3A8A" w:rsidRDefault="00E20784" w:rsidP="002A3A8A">
      <w:pPr>
        <w:pBdr>
          <w:bottom w:val="single" w:sz="24" w:space="12" w:color="990033"/>
        </w:pBdr>
        <w:spacing w:before="100" w:beforeAutospacing="1" w:after="100" w:afterAutospacing="1"/>
        <w:rPr>
          <w:rFonts w:asciiTheme="minorHAnsi" w:hAnsiTheme="minorHAnsi" w:cs="Arial"/>
          <w:b/>
          <w:color w:val="990033"/>
          <w:sz w:val="22"/>
          <w:szCs w:val="22"/>
          <w:lang w:val="en-GB" w:eastAsia="zh-CN"/>
        </w:rPr>
      </w:pPr>
    </w:p>
    <w:p w14:paraId="161E9DBF" w14:textId="49987227" w:rsidR="00D977B5" w:rsidRPr="002A3A8A" w:rsidRDefault="00680F2E" w:rsidP="002A3A8A">
      <w:pPr>
        <w:pBdr>
          <w:bottom w:val="single" w:sz="24" w:space="12" w:color="990033"/>
        </w:pBdr>
        <w:tabs>
          <w:tab w:val="left" w:pos="1397"/>
        </w:tabs>
        <w:spacing w:before="100" w:beforeAutospacing="1" w:after="100" w:afterAutospacing="1"/>
        <w:rPr>
          <w:rFonts w:asciiTheme="minorHAnsi" w:hAnsiTheme="minorHAnsi" w:cs="Arial"/>
          <w:b/>
          <w:color w:val="990033"/>
          <w:sz w:val="30"/>
          <w:szCs w:val="30"/>
          <w:lang w:val="en-GB"/>
        </w:rPr>
      </w:pPr>
      <w:r>
        <w:rPr>
          <w:rFonts w:asciiTheme="minorHAnsi" w:hAnsiTheme="minorHAnsi" w:cs="Arial"/>
          <w:b/>
          <w:color w:val="990033"/>
          <w:sz w:val="30"/>
          <w:szCs w:val="30"/>
          <w:lang w:val="en-GB" w:eastAsia="zh-CN"/>
        </w:rPr>
        <w:t>Global c</w:t>
      </w:r>
      <w:r w:rsidR="00142DF2">
        <w:rPr>
          <w:rFonts w:asciiTheme="minorHAnsi" w:hAnsiTheme="minorHAnsi" w:cs="Arial"/>
          <w:b/>
          <w:color w:val="990033"/>
          <w:sz w:val="30"/>
          <w:szCs w:val="30"/>
          <w:lang w:val="en-GB" w:eastAsia="zh-CN"/>
        </w:rPr>
        <w:t xml:space="preserve">all for </w:t>
      </w:r>
      <w:r w:rsidR="007E194C" w:rsidRPr="007E194C">
        <w:rPr>
          <w:rFonts w:asciiTheme="minorHAnsi" w:hAnsiTheme="minorHAnsi" w:cs="Arial"/>
          <w:b/>
          <w:color w:val="990033"/>
          <w:sz w:val="30"/>
          <w:szCs w:val="30"/>
          <w:lang w:val="en-GB" w:eastAsia="zh-CN"/>
        </w:rPr>
        <w:t>measuring access to assistive technology using the WHO rapid Assistive Technology Assessment (</w:t>
      </w:r>
      <w:proofErr w:type="spellStart"/>
      <w:r w:rsidR="007E194C" w:rsidRPr="007E194C">
        <w:rPr>
          <w:rFonts w:asciiTheme="minorHAnsi" w:hAnsiTheme="minorHAnsi" w:cs="Arial"/>
          <w:b/>
          <w:color w:val="990033"/>
          <w:sz w:val="30"/>
          <w:szCs w:val="30"/>
          <w:lang w:val="en-GB" w:eastAsia="zh-CN"/>
        </w:rPr>
        <w:t>rATA</w:t>
      </w:r>
      <w:proofErr w:type="spellEnd"/>
      <w:r w:rsidR="007E194C" w:rsidRPr="007E194C">
        <w:rPr>
          <w:rFonts w:asciiTheme="minorHAnsi" w:hAnsiTheme="minorHAnsi" w:cs="Arial"/>
          <w:b/>
          <w:color w:val="990033"/>
          <w:sz w:val="30"/>
          <w:szCs w:val="30"/>
          <w:lang w:val="en-GB" w:eastAsia="zh-CN"/>
        </w:rPr>
        <w:t>) questionnaire</w:t>
      </w:r>
    </w:p>
    <w:p w14:paraId="161E9DC0" w14:textId="77777777" w:rsidR="00D977B5" w:rsidRPr="002A3A8A" w:rsidRDefault="00141137" w:rsidP="00D93DB1">
      <w:pPr>
        <w:spacing w:before="120" w:after="120"/>
        <w:jc w:val="right"/>
        <w:rPr>
          <w:rFonts w:asciiTheme="minorHAnsi" w:hAnsiTheme="minorHAnsi" w:cs="Arial"/>
          <w:b/>
          <w:color w:val="447DB5"/>
          <w:sz w:val="26"/>
          <w:szCs w:val="26"/>
          <w:lang w:val="en-GB"/>
        </w:rPr>
      </w:pPr>
      <w:r w:rsidRPr="002A3A8A">
        <w:rPr>
          <w:rFonts w:asciiTheme="minorHAnsi" w:hAnsiTheme="minorHAnsi" w:cs="Arial"/>
          <w:b/>
          <w:color w:val="447DB5"/>
          <w:sz w:val="26"/>
          <w:szCs w:val="26"/>
          <w:lang w:val="en-GB"/>
        </w:rPr>
        <w:t>Request</w:t>
      </w:r>
      <w:r w:rsidR="00E80D04" w:rsidRPr="002A3A8A">
        <w:rPr>
          <w:rFonts w:asciiTheme="minorHAnsi" w:hAnsiTheme="minorHAnsi" w:cs="Arial"/>
          <w:b/>
          <w:color w:val="447DB5"/>
          <w:sz w:val="26"/>
          <w:szCs w:val="26"/>
          <w:lang w:val="en-GB"/>
        </w:rPr>
        <w:t xml:space="preserve"> </w:t>
      </w:r>
      <w:r w:rsidRPr="002A3A8A">
        <w:rPr>
          <w:rFonts w:asciiTheme="minorHAnsi" w:hAnsiTheme="minorHAnsi" w:cs="Arial"/>
          <w:b/>
          <w:color w:val="447DB5"/>
          <w:sz w:val="26"/>
          <w:szCs w:val="26"/>
          <w:lang w:val="en-GB"/>
        </w:rPr>
        <w:t>for</w:t>
      </w:r>
      <w:r w:rsidR="00E80D04" w:rsidRPr="002A3A8A">
        <w:rPr>
          <w:rFonts w:asciiTheme="minorHAnsi" w:hAnsiTheme="minorHAnsi" w:cs="Arial"/>
          <w:b/>
          <w:color w:val="447DB5"/>
          <w:sz w:val="26"/>
          <w:szCs w:val="26"/>
          <w:lang w:val="en-GB"/>
        </w:rPr>
        <w:t xml:space="preserve"> </w:t>
      </w:r>
      <w:r w:rsidRPr="002A3A8A">
        <w:rPr>
          <w:rFonts w:asciiTheme="minorHAnsi" w:hAnsiTheme="minorHAnsi" w:cs="Arial"/>
          <w:b/>
          <w:color w:val="447DB5"/>
          <w:sz w:val="26"/>
          <w:szCs w:val="26"/>
          <w:lang w:val="en-GB"/>
        </w:rPr>
        <w:t>Proposal</w:t>
      </w:r>
      <w:r w:rsidR="00AC6828" w:rsidRPr="002A3A8A">
        <w:rPr>
          <w:rFonts w:asciiTheme="minorHAnsi" w:hAnsiTheme="minorHAnsi" w:cs="Arial"/>
          <w:b/>
          <w:color w:val="447DB5"/>
          <w:sz w:val="26"/>
          <w:szCs w:val="26"/>
          <w:lang w:val="en-GB"/>
        </w:rPr>
        <w:t>s</w:t>
      </w:r>
      <w:r w:rsidR="00E80D04" w:rsidRPr="002A3A8A">
        <w:rPr>
          <w:rFonts w:asciiTheme="minorHAnsi" w:hAnsiTheme="minorHAnsi" w:cs="Arial"/>
          <w:b/>
          <w:color w:val="447DB5"/>
          <w:sz w:val="26"/>
          <w:szCs w:val="26"/>
          <w:lang w:val="en-GB"/>
        </w:rPr>
        <w:t xml:space="preserve"> </w:t>
      </w:r>
      <w:r w:rsidRPr="002A3A8A">
        <w:rPr>
          <w:rFonts w:asciiTheme="minorHAnsi" w:hAnsiTheme="minorHAnsi" w:cs="Arial"/>
          <w:b/>
          <w:color w:val="447DB5"/>
          <w:sz w:val="26"/>
          <w:szCs w:val="26"/>
          <w:lang w:val="en-GB"/>
        </w:rPr>
        <w:t>(RFP)</w:t>
      </w:r>
    </w:p>
    <w:p w14:paraId="161E9DC1" w14:textId="77777777" w:rsidR="00DB51D8" w:rsidRPr="002A3A8A" w:rsidRDefault="00141137" w:rsidP="00D93DB1">
      <w:pPr>
        <w:spacing w:before="120" w:after="120"/>
        <w:jc w:val="right"/>
        <w:rPr>
          <w:rFonts w:asciiTheme="minorHAnsi" w:hAnsiTheme="minorHAnsi" w:cs="Arial"/>
          <w:b/>
          <w:color w:val="447DB5"/>
          <w:sz w:val="24"/>
          <w:lang w:val="en-GB"/>
        </w:rPr>
      </w:pPr>
      <w:r w:rsidRPr="002A3A8A">
        <w:rPr>
          <w:rFonts w:asciiTheme="minorHAnsi" w:hAnsiTheme="minorHAnsi" w:cs="Arial"/>
          <w:b/>
          <w:color w:val="447DB5"/>
          <w:sz w:val="24"/>
          <w:lang w:val="en-GB"/>
        </w:rPr>
        <w:t>Bid</w:t>
      </w:r>
      <w:r w:rsidR="00E80D04" w:rsidRPr="002A3A8A">
        <w:rPr>
          <w:rFonts w:asciiTheme="minorHAnsi" w:hAnsiTheme="minorHAnsi" w:cs="Arial"/>
          <w:b/>
          <w:color w:val="447DB5"/>
          <w:sz w:val="24"/>
          <w:lang w:val="en-GB"/>
        </w:rPr>
        <w:t xml:space="preserve"> </w:t>
      </w:r>
      <w:r w:rsidRPr="002A3A8A">
        <w:rPr>
          <w:rFonts w:asciiTheme="minorHAnsi" w:hAnsiTheme="minorHAnsi" w:cs="Arial"/>
          <w:b/>
          <w:color w:val="447DB5"/>
          <w:sz w:val="24"/>
          <w:lang w:val="en-GB"/>
        </w:rPr>
        <w:t>Reference</w:t>
      </w:r>
    </w:p>
    <w:p w14:paraId="161E9DC2" w14:textId="78D594AE" w:rsidR="00B61614" w:rsidRPr="002A3A8A" w:rsidRDefault="00E80D04" w:rsidP="00D93DB1">
      <w:pPr>
        <w:spacing w:before="120" w:after="120"/>
        <w:jc w:val="right"/>
        <w:rPr>
          <w:rFonts w:asciiTheme="minorHAnsi" w:hAnsiTheme="minorHAnsi" w:cs="Arial"/>
          <w:b/>
          <w:color w:val="447DB5"/>
          <w:sz w:val="24"/>
          <w:lang w:val="en-GB"/>
        </w:rPr>
      </w:pPr>
      <w:r w:rsidRPr="002A3A8A">
        <w:rPr>
          <w:rFonts w:asciiTheme="minorHAnsi" w:hAnsiTheme="minorHAnsi" w:cs="Arial"/>
          <w:b/>
          <w:color w:val="447DB5"/>
          <w:sz w:val="24"/>
          <w:lang w:val="en-GB"/>
        </w:rPr>
        <w:t xml:space="preserve"> </w:t>
      </w:r>
      <w:sdt>
        <w:sdtPr>
          <w:rPr>
            <w:rFonts w:asciiTheme="minorHAnsi" w:hAnsiTheme="minorHAnsi" w:cs="Arial"/>
            <w:b/>
            <w:color w:val="447DB5"/>
            <w:sz w:val="24"/>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C647F5">
            <w:rPr>
              <w:rFonts w:asciiTheme="minorHAnsi" w:hAnsiTheme="minorHAnsi" w:cs="Arial"/>
              <w:b/>
              <w:color w:val="447DB5"/>
              <w:sz w:val="24"/>
              <w:lang w:val="en-GB"/>
            </w:rPr>
            <w:t>2020|M</w:t>
          </w:r>
          <w:r w:rsidR="00680F2E">
            <w:rPr>
              <w:rFonts w:asciiTheme="minorHAnsi" w:hAnsiTheme="minorHAnsi" w:cs="Arial"/>
              <w:b/>
              <w:color w:val="447DB5"/>
              <w:sz w:val="24"/>
              <w:lang w:val="en-GB"/>
            </w:rPr>
            <w:t>HP</w:t>
          </w:r>
          <w:r w:rsidR="00C647F5">
            <w:rPr>
              <w:rFonts w:asciiTheme="minorHAnsi" w:hAnsiTheme="minorHAnsi" w:cs="Arial"/>
              <w:b/>
              <w:color w:val="447DB5"/>
              <w:sz w:val="24"/>
              <w:lang w:val="en-GB"/>
            </w:rPr>
            <w:t>|</w:t>
          </w:r>
          <w:r w:rsidR="00680F2E">
            <w:rPr>
              <w:rFonts w:asciiTheme="minorHAnsi" w:hAnsiTheme="minorHAnsi" w:cs="Arial"/>
              <w:b/>
              <w:color w:val="447DB5"/>
              <w:sz w:val="24"/>
              <w:lang w:val="en-GB"/>
            </w:rPr>
            <w:t>HPS</w:t>
          </w:r>
          <w:r w:rsidR="00C647F5">
            <w:rPr>
              <w:rFonts w:asciiTheme="minorHAnsi" w:hAnsiTheme="minorHAnsi" w:cs="Arial"/>
              <w:b/>
              <w:color w:val="447DB5"/>
              <w:sz w:val="24"/>
              <w:lang w:val="en-GB"/>
            </w:rPr>
            <w:t>|00</w:t>
          </w:r>
          <w:r w:rsidR="00680F2E">
            <w:rPr>
              <w:rFonts w:asciiTheme="minorHAnsi" w:hAnsiTheme="minorHAnsi" w:cs="Arial"/>
              <w:b/>
              <w:color w:val="447DB5"/>
              <w:sz w:val="24"/>
              <w:lang w:val="en-GB"/>
            </w:rPr>
            <w:t>2</w:t>
          </w:r>
        </w:sdtContent>
      </w:sdt>
    </w:p>
    <w:p w14:paraId="161E9DC3" w14:textId="77777777" w:rsidR="00DB51D8" w:rsidRPr="002A3A8A" w:rsidRDefault="00F13E4C" w:rsidP="00D93DB1">
      <w:pPr>
        <w:jc w:val="right"/>
        <w:rPr>
          <w:rFonts w:asciiTheme="minorHAnsi" w:hAnsiTheme="minorHAnsi" w:cs="Arial"/>
          <w:b/>
          <w:color w:val="447DB5"/>
          <w:sz w:val="24"/>
          <w:lang w:val="en-GB"/>
        </w:rPr>
      </w:pPr>
      <w:r w:rsidRPr="002A3A8A">
        <w:rPr>
          <w:rFonts w:asciiTheme="minorHAnsi" w:hAnsiTheme="minorHAnsi" w:cs="Arial"/>
          <w:b/>
          <w:color w:val="447DB5"/>
          <w:sz w:val="24"/>
          <w:lang w:val="en-GB"/>
        </w:rPr>
        <w:t>Unit</w:t>
      </w:r>
      <w:r w:rsidR="00E80D04" w:rsidRPr="002A3A8A">
        <w:rPr>
          <w:rFonts w:asciiTheme="minorHAnsi" w:hAnsiTheme="minorHAnsi" w:cs="Arial"/>
          <w:b/>
          <w:color w:val="447DB5"/>
          <w:sz w:val="24"/>
          <w:lang w:val="en-GB"/>
        </w:rPr>
        <w:t xml:space="preserve"> </w:t>
      </w:r>
      <w:r w:rsidRPr="002A3A8A">
        <w:rPr>
          <w:rFonts w:asciiTheme="minorHAnsi" w:hAnsiTheme="minorHAnsi" w:cs="Arial"/>
          <w:b/>
          <w:color w:val="447DB5"/>
          <w:sz w:val="24"/>
          <w:lang w:val="en-GB"/>
        </w:rPr>
        <w:t>Name</w:t>
      </w:r>
    </w:p>
    <w:p w14:paraId="161E9DC4" w14:textId="2CCC2046" w:rsidR="00D977B5" w:rsidRPr="002A3A8A" w:rsidRDefault="00E80D04">
      <w:pPr>
        <w:jc w:val="right"/>
        <w:rPr>
          <w:rFonts w:asciiTheme="minorHAnsi" w:hAnsiTheme="minorHAnsi" w:cs="Arial"/>
          <w:b/>
          <w:color w:val="447DB5"/>
          <w:sz w:val="24"/>
          <w:lang w:val="en-GB"/>
        </w:rPr>
      </w:pPr>
      <w:r w:rsidRPr="002A3A8A">
        <w:rPr>
          <w:rFonts w:asciiTheme="minorHAnsi" w:hAnsiTheme="minorHAnsi" w:cs="Arial"/>
          <w:b/>
          <w:color w:val="447DB5"/>
          <w:sz w:val="24"/>
          <w:lang w:val="en-GB"/>
        </w:rPr>
        <w:t xml:space="preserve"> </w:t>
      </w:r>
      <w:sdt>
        <w:sdtPr>
          <w:rPr>
            <w:rFonts w:asciiTheme="minorHAnsi" w:hAnsiTheme="minorHAnsi" w:cs="Arial"/>
            <w:b/>
            <w:color w:val="447DB5"/>
            <w:sz w:val="24"/>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680F2E">
            <w:rPr>
              <w:rFonts w:asciiTheme="minorHAnsi" w:hAnsiTheme="minorHAnsi" w:cs="Arial"/>
              <w:b/>
              <w:color w:val="447DB5"/>
              <w:sz w:val="24"/>
              <w:lang w:val="en-GB"/>
            </w:rPr>
            <w:t>Assistive Technology and Medical Devices (ATM</w:t>
          </w:r>
          <w:r w:rsidR="00C647F5">
            <w:rPr>
              <w:rFonts w:asciiTheme="minorHAnsi" w:hAnsiTheme="minorHAnsi" w:cs="Arial"/>
              <w:b/>
              <w:color w:val="447DB5"/>
              <w:sz w:val="24"/>
              <w:lang w:val="en-GB"/>
            </w:rPr>
            <w:t>)</w:t>
          </w:r>
        </w:sdtContent>
      </w:sdt>
    </w:p>
    <w:p w14:paraId="161E9DC5" w14:textId="77777777" w:rsidR="00D977B5" w:rsidRPr="002A3A8A" w:rsidRDefault="00D977B5">
      <w:pPr>
        <w:jc w:val="left"/>
        <w:rPr>
          <w:rFonts w:asciiTheme="minorHAnsi" w:hAnsiTheme="minorHAnsi" w:cs="Arial"/>
          <w:sz w:val="22"/>
          <w:szCs w:val="22"/>
          <w:lang w:val="en-GB"/>
        </w:rPr>
      </w:pPr>
    </w:p>
    <w:p w14:paraId="161E9DC6" w14:textId="77777777" w:rsidR="00D977B5" w:rsidRPr="006E663E" w:rsidRDefault="00D977B5" w:rsidP="00D977B5">
      <w:pPr>
        <w:jc w:val="left"/>
        <w:rPr>
          <w:rFonts w:cs="Arial"/>
          <w:sz w:val="22"/>
          <w:szCs w:val="22"/>
          <w:lang w:val="en-GB"/>
        </w:rPr>
      </w:pPr>
    </w:p>
    <w:p w14:paraId="161E9DC7" w14:textId="77777777" w:rsidR="00581EFE" w:rsidRPr="00D07547" w:rsidRDefault="00581EFE" w:rsidP="00581EFE">
      <w:pPr>
        <w:jc w:val="center"/>
        <w:rPr>
          <w:rFonts w:cs="Arial"/>
          <w:b/>
          <w:bCs/>
          <w:color w:val="990033"/>
          <w:sz w:val="26"/>
          <w:szCs w:val="26"/>
          <w:lang w:val="en-GB"/>
        </w:rPr>
      </w:pPr>
      <w:r w:rsidRPr="00D07547">
        <w:rPr>
          <w:rFonts w:cs="Arial"/>
          <w:b/>
          <w:bCs/>
          <w:color w:val="990033"/>
          <w:sz w:val="26"/>
          <w:szCs w:val="26"/>
          <w:lang w:val="en-GB"/>
        </w:rPr>
        <w:t xml:space="preserve">Purpose of the </w:t>
      </w:r>
      <w:r>
        <w:rPr>
          <w:rFonts w:cs="Arial"/>
          <w:b/>
          <w:bCs/>
          <w:color w:val="990033"/>
          <w:sz w:val="26"/>
          <w:szCs w:val="26"/>
          <w:lang w:val="en-GB"/>
        </w:rPr>
        <w:t>RFP</w:t>
      </w:r>
      <w:r w:rsidRPr="00D07547">
        <w:rPr>
          <w:rFonts w:cs="Arial"/>
          <w:b/>
          <w:bCs/>
          <w:color w:val="990033"/>
          <w:sz w:val="26"/>
          <w:szCs w:val="26"/>
          <w:lang w:val="en-GB"/>
        </w:rPr>
        <w:t>:</w:t>
      </w:r>
    </w:p>
    <w:p w14:paraId="161E9DC8" w14:textId="77777777" w:rsidR="00581EFE" w:rsidRPr="00D07547" w:rsidRDefault="00581EFE" w:rsidP="00581EFE">
      <w:pPr>
        <w:jc w:val="center"/>
        <w:rPr>
          <w:rFonts w:cs="Arial"/>
          <w:color w:val="990033"/>
          <w:sz w:val="26"/>
          <w:szCs w:val="26"/>
          <w:lang w:val="en-GB"/>
        </w:rPr>
      </w:pPr>
    </w:p>
    <w:p w14:paraId="161E9DCA" w14:textId="6303D11D" w:rsidR="00581EFE" w:rsidRPr="00D07547" w:rsidRDefault="00C932E8" w:rsidP="00581EFE">
      <w:pPr>
        <w:jc w:val="center"/>
        <w:rPr>
          <w:rFonts w:cs="Arial"/>
          <w:color w:val="990033"/>
          <w:sz w:val="26"/>
          <w:szCs w:val="26"/>
          <w:lang w:val="en-GB"/>
        </w:rPr>
      </w:pPr>
      <w:r w:rsidRPr="00C932E8">
        <w:rPr>
          <w:rFonts w:cs="Arial"/>
          <w:color w:val="990033"/>
          <w:sz w:val="26"/>
          <w:szCs w:val="26"/>
          <w:lang w:val="en-GB"/>
        </w:rPr>
        <w:t>This call invites organizations and institutes to submit proposals to measure access to assistive technology using the WHO rapid Assistive Technology Assessment (</w:t>
      </w:r>
      <w:proofErr w:type="spellStart"/>
      <w:r w:rsidRPr="00C932E8">
        <w:rPr>
          <w:rFonts w:cs="Arial"/>
          <w:color w:val="990033"/>
          <w:sz w:val="26"/>
          <w:szCs w:val="26"/>
          <w:lang w:val="en-GB"/>
        </w:rPr>
        <w:t>rATA</w:t>
      </w:r>
      <w:proofErr w:type="spellEnd"/>
      <w:r w:rsidRPr="00C932E8">
        <w:rPr>
          <w:rFonts w:cs="Arial"/>
          <w:color w:val="990033"/>
          <w:sz w:val="26"/>
          <w:szCs w:val="26"/>
          <w:lang w:val="en-GB"/>
        </w:rPr>
        <w:t>) questionnaire</w:t>
      </w:r>
    </w:p>
    <w:p w14:paraId="161E9DCB" w14:textId="77777777" w:rsidR="00581EFE" w:rsidRDefault="00581EFE" w:rsidP="00581EFE">
      <w:pPr>
        <w:jc w:val="center"/>
        <w:rPr>
          <w:rFonts w:cs="Arial"/>
          <w:color w:val="990033"/>
          <w:sz w:val="26"/>
          <w:szCs w:val="26"/>
          <w:lang w:val="en-GB"/>
        </w:rPr>
      </w:pPr>
    </w:p>
    <w:p w14:paraId="161E9DCC" w14:textId="77777777" w:rsidR="00581EFE" w:rsidRPr="00A47C98" w:rsidRDefault="00581EFE" w:rsidP="00581EFE">
      <w:pPr>
        <w:jc w:val="center"/>
        <w:rPr>
          <w:rFonts w:cs="Arial"/>
          <w:color w:val="990033"/>
          <w:sz w:val="26"/>
          <w:szCs w:val="26"/>
          <w:lang w:val="en-GB"/>
        </w:rPr>
      </w:pPr>
    </w:p>
    <w:p w14:paraId="161E9DCD" w14:textId="77777777" w:rsidR="00581EFE" w:rsidRPr="00D07547" w:rsidRDefault="00581EFE" w:rsidP="00581EFE">
      <w:pPr>
        <w:jc w:val="center"/>
        <w:rPr>
          <w:rFonts w:cs="Arial"/>
          <w:color w:val="990033"/>
          <w:sz w:val="26"/>
          <w:szCs w:val="26"/>
          <w:lang w:val="en-GB"/>
        </w:rPr>
      </w:pPr>
    </w:p>
    <w:p w14:paraId="161E9DCE" w14:textId="77777777" w:rsidR="00581EFE" w:rsidRPr="00D07547" w:rsidRDefault="00581EFE" w:rsidP="00581EFE">
      <w:pPr>
        <w:jc w:val="center"/>
        <w:rPr>
          <w:rFonts w:cs="Arial"/>
          <w:b/>
          <w:bCs/>
          <w:color w:val="990033"/>
          <w:sz w:val="26"/>
          <w:szCs w:val="26"/>
          <w:lang w:val="en-GB"/>
        </w:rPr>
      </w:pPr>
      <w:r w:rsidRPr="00D07547">
        <w:rPr>
          <w:rFonts w:cs="Arial"/>
          <w:b/>
          <w:bCs/>
          <w:color w:val="990033"/>
          <w:sz w:val="26"/>
          <w:szCs w:val="26"/>
          <w:lang w:val="en-GB"/>
        </w:rPr>
        <w:t>Closing Date:</w:t>
      </w:r>
    </w:p>
    <w:p w14:paraId="161E9DCF" w14:textId="77777777" w:rsidR="00581EFE" w:rsidRPr="00D07547" w:rsidRDefault="00581EFE" w:rsidP="00581EFE">
      <w:pPr>
        <w:jc w:val="center"/>
        <w:rPr>
          <w:rFonts w:cs="Arial"/>
          <w:color w:val="C00000"/>
          <w:sz w:val="26"/>
          <w:szCs w:val="26"/>
          <w:lang w:val="en-GB"/>
        </w:rPr>
      </w:pPr>
    </w:p>
    <w:p w14:paraId="161E9DD0" w14:textId="3BEE0DC4" w:rsidR="00581EFE" w:rsidRPr="00D07547" w:rsidRDefault="00345D9D">
      <w:pPr>
        <w:jc w:val="center"/>
        <w:rPr>
          <w:rFonts w:cs="Arial"/>
          <w:color w:val="990033"/>
          <w:sz w:val="26"/>
          <w:szCs w:val="26"/>
          <w:lang w:val="en-GB"/>
        </w:rPr>
      </w:pPr>
      <w:r>
        <w:rPr>
          <w:rFonts w:cs="Arial"/>
          <w:color w:val="990033"/>
          <w:sz w:val="26"/>
          <w:szCs w:val="26"/>
          <w:lang w:val="en-GB"/>
        </w:rPr>
        <w:t>04</w:t>
      </w:r>
      <w:bookmarkStart w:id="0" w:name="_GoBack"/>
      <w:bookmarkEnd w:id="0"/>
      <w:r w:rsidR="00C932E8">
        <w:rPr>
          <w:rFonts w:cs="Arial"/>
          <w:color w:val="990033"/>
          <w:sz w:val="26"/>
          <w:szCs w:val="26"/>
          <w:lang w:val="en-GB"/>
        </w:rPr>
        <w:t>/10/2020</w:t>
      </w:r>
    </w:p>
    <w:p w14:paraId="161E9DD1" w14:textId="7481EAA3" w:rsidR="008A7D45" w:rsidRPr="001809EC" w:rsidRDefault="004A101B" w:rsidP="001809EC">
      <w:pPr>
        <w:tabs>
          <w:tab w:val="left" w:pos="4320"/>
        </w:tabs>
        <w:spacing w:line="280" w:lineRule="exact"/>
        <w:rPr>
          <w:rFonts w:asciiTheme="minorHAnsi" w:hAnsiTheme="minorHAnsi" w:cstheme="minorBidi"/>
          <w:b/>
          <w:bCs/>
          <w:sz w:val="22"/>
          <w:szCs w:val="22"/>
        </w:rPr>
      </w:pPr>
      <w:r w:rsidRPr="002A3A8A">
        <w:rPr>
          <w:rFonts w:asciiTheme="minorHAnsi" w:hAnsiTheme="minorHAnsi" w:cs="Arial"/>
          <w:b/>
          <w:bCs/>
          <w:color w:val="447DB5"/>
          <w:sz w:val="22"/>
          <w:szCs w:val="22"/>
        </w:rPr>
        <w:br w:type="page"/>
      </w:r>
      <w:r w:rsidR="008A7D45" w:rsidRPr="001809EC">
        <w:rPr>
          <w:rFonts w:asciiTheme="minorHAnsi" w:hAnsiTheme="minorHAnsi" w:cstheme="minorBidi"/>
          <w:b/>
          <w:bCs/>
          <w:sz w:val="22"/>
          <w:szCs w:val="22"/>
        </w:rPr>
        <w:lastRenderedPageBreak/>
        <w:t>The</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World</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Health</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Organization</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(WHO)</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is</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seeking</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offers</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for</w:t>
      </w:r>
      <w:r w:rsidR="00E80D04" w:rsidRPr="001809EC">
        <w:rPr>
          <w:rFonts w:asciiTheme="minorHAnsi" w:hAnsiTheme="minorHAnsi" w:cstheme="minorBidi"/>
          <w:b/>
          <w:bCs/>
          <w:sz w:val="22"/>
          <w:szCs w:val="22"/>
        </w:rPr>
        <w:t xml:space="preserve"> </w:t>
      </w:r>
      <w:r w:rsidR="00E13AA3">
        <w:rPr>
          <w:rFonts w:asciiTheme="minorHAnsi" w:hAnsiTheme="minorHAnsi" w:cstheme="minorBidi"/>
          <w:b/>
          <w:bCs/>
          <w:sz w:val="22"/>
          <w:szCs w:val="22"/>
        </w:rPr>
        <w:t xml:space="preserve">organizations to conduct </w:t>
      </w:r>
      <w:r w:rsidR="003F2639">
        <w:rPr>
          <w:rFonts w:asciiTheme="minorHAnsi" w:hAnsiTheme="minorHAnsi" w:cstheme="minorBidi"/>
          <w:b/>
          <w:bCs/>
          <w:sz w:val="22"/>
          <w:szCs w:val="22"/>
        </w:rPr>
        <w:t xml:space="preserve">studies </w:t>
      </w:r>
      <w:r w:rsidR="00E13AA3">
        <w:rPr>
          <w:rFonts w:asciiTheme="minorHAnsi" w:hAnsiTheme="minorHAnsi" w:cstheme="minorBidi"/>
          <w:b/>
          <w:bCs/>
          <w:sz w:val="22"/>
          <w:szCs w:val="22"/>
        </w:rPr>
        <w:t xml:space="preserve">on measuring access to assistive technology using WHO rapid assistive technology </w:t>
      </w:r>
      <w:r w:rsidR="003F2639">
        <w:rPr>
          <w:rFonts w:asciiTheme="minorHAnsi" w:hAnsiTheme="minorHAnsi" w:cstheme="minorBidi"/>
          <w:b/>
          <w:bCs/>
          <w:sz w:val="22"/>
          <w:szCs w:val="22"/>
        </w:rPr>
        <w:t>assessment (</w:t>
      </w:r>
      <w:proofErr w:type="spellStart"/>
      <w:r w:rsidR="003F2639">
        <w:rPr>
          <w:rFonts w:asciiTheme="minorHAnsi" w:hAnsiTheme="minorHAnsi" w:cstheme="minorBidi"/>
          <w:b/>
          <w:bCs/>
          <w:sz w:val="22"/>
          <w:szCs w:val="22"/>
        </w:rPr>
        <w:t>rATA</w:t>
      </w:r>
      <w:proofErr w:type="spellEnd"/>
      <w:r w:rsidR="003F2639">
        <w:rPr>
          <w:rFonts w:asciiTheme="minorHAnsi" w:hAnsiTheme="minorHAnsi" w:cstheme="minorBidi"/>
          <w:b/>
          <w:bCs/>
          <w:sz w:val="22"/>
          <w:szCs w:val="22"/>
        </w:rPr>
        <w:t>) questionnaire</w:t>
      </w:r>
      <w:r w:rsidR="008A1D00">
        <w:rPr>
          <w:rFonts w:asciiTheme="minorHAnsi" w:hAnsiTheme="minorHAnsi" w:cstheme="minorBidi"/>
          <w:b/>
          <w:bCs/>
          <w:sz w:val="22"/>
          <w:szCs w:val="22"/>
        </w:rPr>
        <w:t xml:space="preserve"> in support of the development of the WHO-UNICEF Global Report on Assistive Technology (</w:t>
      </w:r>
      <w:proofErr w:type="spellStart"/>
      <w:r w:rsidR="008A1D00">
        <w:rPr>
          <w:rFonts w:asciiTheme="minorHAnsi" w:hAnsiTheme="minorHAnsi" w:cstheme="minorBidi"/>
          <w:b/>
          <w:bCs/>
          <w:sz w:val="22"/>
          <w:szCs w:val="22"/>
        </w:rPr>
        <w:t>GReAT</w:t>
      </w:r>
      <w:proofErr w:type="spellEnd"/>
      <w:proofErr w:type="gramStart"/>
      <w:r w:rsidR="008A1D00">
        <w:rPr>
          <w:rFonts w:asciiTheme="minorHAnsi" w:hAnsiTheme="minorHAnsi" w:cstheme="minorBidi"/>
          <w:b/>
          <w:bCs/>
          <w:sz w:val="22"/>
          <w:szCs w:val="22"/>
        </w:rPr>
        <w:t>)</w:t>
      </w:r>
      <w:r w:rsidR="003F2639">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w:t>
      </w:r>
      <w:proofErr w:type="gramEnd"/>
      <w:r w:rsidR="00E80D04" w:rsidRPr="001809EC">
        <w:rPr>
          <w:rFonts w:asciiTheme="minorHAnsi" w:hAnsiTheme="minorHAnsi" w:cstheme="minorBidi"/>
          <w:b/>
          <w:bCs/>
          <w:sz w:val="22"/>
          <w:szCs w:val="22"/>
        </w:rPr>
        <w:t xml:space="preserve"> </w:t>
      </w:r>
      <w:r w:rsidR="00833923">
        <w:rPr>
          <w:rFonts w:asciiTheme="minorHAnsi" w:hAnsiTheme="minorHAnsi" w:cstheme="minorBidi"/>
          <w:b/>
          <w:bCs/>
          <w:sz w:val="22"/>
          <w:szCs w:val="22"/>
        </w:rPr>
        <w:t xml:space="preserve">Your Organization or </w:t>
      </w:r>
      <w:proofErr w:type="gramStart"/>
      <w:r w:rsidR="00833923">
        <w:rPr>
          <w:rFonts w:asciiTheme="minorHAnsi" w:hAnsiTheme="minorHAnsi" w:cstheme="minorBidi"/>
          <w:b/>
          <w:bCs/>
          <w:sz w:val="22"/>
          <w:szCs w:val="22"/>
        </w:rPr>
        <w:t>Institute</w:t>
      </w:r>
      <w:r w:rsidR="00E80D04" w:rsidRPr="001809EC">
        <w:rPr>
          <w:rFonts w:asciiTheme="minorHAnsi" w:hAnsiTheme="minorHAnsi" w:cstheme="minorBidi"/>
          <w:b/>
          <w:bCs/>
          <w:sz w:val="22"/>
          <w:szCs w:val="22"/>
        </w:rPr>
        <w:t xml:space="preserve">  </w:t>
      </w:r>
      <w:r w:rsidR="00C03327" w:rsidRPr="001809EC">
        <w:rPr>
          <w:rFonts w:asciiTheme="minorHAnsi" w:hAnsiTheme="minorHAnsi" w:cstheme="minorBidi"/>
          <w:b/>
          <w:bCs/>
          <w:sz w:val="22"/>
          <w:szCs w:val="22"/>
        </w:rPr>
        <w:t>i</w:t>
      </w:r>
      <w:r w:rsidR="008A7D45" w:rsidRPr="001809EC">
        <w:rPr>
          <w:rFonts w:asciiTheme="minorHAnsi" w:hAnsiTheme="minorHAnsi" w:cstheme="minorBidi"/>
          <w:b/>
          <w:bCs/>
          <w:sz w:val="22"/>
          <w:szCs w:val="22"/>
        </w:rPr>
        <w:t>s</w:t>
      </w:r>
      <w:proofErr w:type="gramEnd"/>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invited</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to</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submit</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a</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proposal</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for</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the</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services</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in</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response</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to</w:t>
      </w:r>
      <w:r w:rsidR="00E80D04" w:rsidRPr="001809EC">
        <w:rPr>
          <w:rFonts w:asciiTheme="minorHAnsi" w:hAnsiTheme="minorHAnsi" w:cstheme="minorBidi"/>
          <w:b/>
          <w:bCs/>
          <w:sz w:val="22"/>
          <w:szCs w:val="22"/>
        </w:rPr>
        <w:t xml:space="preserve"> </w:t>
      </w:r>
      <w:r w:rsidR="008A7D45" w:rsidRPr="001809EC">
        <w:rPr>
          <w:rFonts w:asciiTheme="minorHAnsi" w:hAnsiTheme="minorHAnsi" w:cstheme="minorBidi"/>
          <w:b/>
          <w:bCs/>
          <w:sz w:val="22"/>
          <w:szCs w:val="22"/>
        </w:rPr>
        <w:t>this</w:t>
      </w:r>
      <w:r w:rsidR="00E80D04" w:rsidRPr="001809EC">
        <w:rPr>
          <w:rFonts w:asciiTheme="minorHAnsi" w:hAnsiTheme="minorHAnsi" w:cstheme="minorBidi"/>
          <w:b/>
          <w:bCs/>
          <w:sz w:val="22"/>
          <w:szCs w:val="22"/>
        </w:rPr>
        <w:t xml:space="preserve"> </w:t>
      </w:r>
      <w:r w:rsidR="008A7D45" w:rsidRPr="001809EC">
        <w:rPr>
          <w:rFonts w:asciiTheme="minorHAnsi" w:hAnsiTheme="minorHAnsi" w:cs="Arial"/>
          <w:b/>
          <w:bCs/>
          <w:sz w:val="22"/>
          <w:szCs w:val="22"/>
          <w:lang w:val="en-GB"/>
        </w:rPr>
        <w:t>Request</w:t>
      </w:r>
      <w:r w:rsidR="00E80D04" w:rsidRPr="001809EC">
        <w:rPr>
          <w:rFonts w:asciiTheme="minorHAnsi" w:hAnsiTheme="minorHAnsi" w:cs="Arial"/>
          <w:b/>
          <w:bCs/>
          <w:sz w:val="22"/>
          <w:szCs w:val="22"/>
          <w:lang w:val="en-GB"/>
        </w:rPr>
        <w:t xml:space="preserve"> </w:t>
      </w:r>
      <w:r w:rsidR="008A7D45" w:rsidRPr="001809EC">
        <w:rPr>
          <w:rFonts w:asciiTheme="minorHAnsi" w:hAnsiTheme="minorHAnsi" w:cs="Arial"/>
          <w:b/>
          <w:bCs/>
          <w:sz w:val="22"/>
          <w:szCs w:val="22"/>
          <w:lang w:val="en-GB"/>
        </w:rPr>
        <w:t>for</w:t>
      </w:r>
      <w:r w:rsidR="00E80D04" w:rsidRPr="001809EC">
        <w:rPr>
          <w:rFonts w:asciiTheme="minorHAnsi" w:hAnsiTheme="minorHAnsi" w:cs="Arial"/>
          <w:b/>
          <w:bCs/>
          <w:sz w:val="22"/>
          <w:szCs w:val="22"/>
          <w:lang w:val="en-GB"/>
        </w:rPr>
        <w:t xml:space="preserve"> </w:t>
      </w:r>
      <w:r w:rsidR="008A7D45" w:rsidRPr="001809EC">
        <w:rPr>
          <w:rFonts w:asciiTheme="minorHAnsi" w:hAnsiTheme="minorHAnsi" w:cs="Arial"/>
          <w:b/>
          <w:bCs/>
          <w:sz w:val="22"/>
          <w:szCs w:val="22"/>
          <w:lang w:val="en-GB"/>
        </w:rPr>
        <w:t>Proposal</w:t>
      </w:r>
      <w:r w:rsidR="008A7D45" w:rsidRPr="001809EC">
        <w:rPr>
          <w:rStyle w:val="CommentReference"/>
          <w:rFonts w:asciiTheme="minorHAnsi" w:hAnsiTheme="minorHAnsi" w:cs="Arial"/>
          <w:b/>
          <w:bCs/>
          <w:sz w:val="22"/>
          <w:szCs w:val="22"/>
          <w:lang w:val="en-GB"/>
        </w:rPr>
        <w:t>s</w:t>
      </w:r>
      <w:r w:rsidR="00E80D04" w:rsidRPr="001809EC">
        <w:rPr>
          <w:rStyle w:val="CommentReference"/>
          <w:rFonts w:asciiTheme="minorHAnsi" w:hAnsiTheme="minorHAnsi" w:cs="Arial"/>
          <w:b/>
          <w:bCs/>
          <w:sz w:val="22"/>
          <w:szCs w:val="22"/>
          <w:lang w:val="en-GB"/>
        </w:rPr>
        <w:t xml:space="preserve"> </w:t>
      </w:r>
      <w:r w:rsidR="008A7D45" w:rsidRPr="001809EC">
        <w:rPr>
          <w:rFonts w:asciiTheme="minorHAnsi" w:hAnsiTheme="minorHAnsi" w:cs="Arial"/>
          <w:b/>
          <w:bCs/>
          <w:sz w:val="22"/>
          <w:szCs w:val="22"/>
          <w:lang w:val="en-GB"/>
        </w:rPr>
        <w:t>(RFP)</w:t>
      </w:r>
      <w:r w:rsidR="008A7D45" w:rsidRPr="001809EC">
        <w:rPr>
          <w:rFonts w:asciiTheme="minorHAnsi" w:hAnsiTheme="minorHAnsi" w:cstheme="minorBidi"/>
          <w:b/>
          <w:bCs/>
          <w:sz w:val="22"/>
          <w:szCs w:val="22"/>
        </w:rPr>
        <w:t>.</w:t>
      </w:r>
      <w:r w:rsidR="00E80D04" w:rsidRPr="001809EC">
        <w:rPr>
          <w:rFonts w:asciiTheme="minorHAnsi" w:hAnsiTheme="minorHAnsi" w:cstheme="minorBidi"/>
          <w:b/>
          <w:bCs/>
          <w:sz w:val="22"/>
          <w:szCs w:val="22"/>
        </w:rPr>
        <w:t xml:space="preserve"> </w:t>
      </w:r>
    </w:p>
    <w:p w14:paraId="161E9DD2" w14:textId="77777777" w:rsidR="008A7D45" w:rsidRPr="001809EC" w:rsidRDefault="008A7D45" w:rsidP="001809EC">
      <w:pPr>
        <w:spacing w:line="280" w:lineRule="exact"/>
        <w:ind w:left="567"/>
        <w:rPr>
          <w:rFonts w:asciiTheme="minorHAnsi" w:hAnsiTheme="minorHAnsi" w:cs="Arial"/>
          <w:color w:val="800000"/>
          <w:sz w:val="22"/>
          <w:szCs w:val="22"/>
        </w:rPr>
      </w:pPr>
    </w:p>
    <w:p w14:paraId="161E9DD3" w14:textId="77777777" w:rsidR="008A7D45" w:rsidRPr="00C82868" w:rsidRDefault="008A7D45">
      <w:pPr>
        <w:ind w:left="567"/>
        <w:rPr>
          <w:rFonts w:asciiTheme="minorHAnsi" w:hAnsiTheme="minorHAnsi" w:cs="Arial"/>
          <w:sz w:val="22"/>
          <w:szCs w:val="22"/>
          <w:lang w:val="en-GB"/>
        </w:rPr>
      </w:pP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public</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organization,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consisting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194</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Member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States,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Specialized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Agency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United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Nations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with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mandate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directing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coordinating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authority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health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work.</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dependent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extra-budgetary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contributions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receives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implementation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activities.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therefore,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requested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most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cost-effective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solution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requirements,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while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ensuring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high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level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service.</w:t>
      </w:r>
      <w:bookmarkStart w:id="1" w:name="_Toc191446292"/>
      <w:bookmarkStart w:id="2" w:name="_Toc347388347"/>
    </w:p>
    <w:p w14:paraId="161E9DD4" w14:textId="77777777" w:rsidR="008A7D45" w:rsidRPr="001809EC" w:rsidRDefault="008A7D45">
      <w:pPr>
        <w:ind w:left="567"/>
        <w:rPr>
          <w:rFonts w:asciiTheme="minorHAnsi" w:hAnsiTheme="minorHAnsi" w:cs="Arial"/>
          <w:sz w:val="22"/>
          <w:szCs w:val="22"/>
          <w:lang w:val="en-GB"/>
        </w:rPr>
      </w:pPr>
    </w:p>
    <w:p w14:paraId="161E9DD5" w14:textId="77777777" w:rsidR="00991C1B" w:rsidRPr="001809EC" w:rsidRDefault="00991C1B" w:rsidP="001809EC">
      <w:pPr>
        <w:spacing w:after="60"/>
        <w:ind w:left="567"/>
        <w:rPr>
          <w:rFonts w:asciiTheme="minorHAnsi" w:hAnsiTheme="minorHAnsi" w:cs="Arial"/>
          <w:b/>
          <w:bCs/>
          <w:sz w:val="22"/>
          <w:szCs w:val="22"/>
          <w:lang w:val="en-GB"/>
        </w:rPr>
      </w:pPr>
      <w:bookmarkStart w:id="3" w:name="_Toc122240158"/>
      <w:bookmarkStart w:id="4" w:name="_Toc122246467"/>
      <w:bookmarkEnd w:id="1"/>
      <w:bookmarkEnd w:id="2"/>
      <w:r w:rsidRPr="001809EC">
        <w:rPr>
          <w:rFonts w:asciiTheme="minorHAnsi" w:hAnsiTheme="minorHAnsi" w:cs="Arial"/>
          <w:b/>
          <w:bCs/>
          <w:sz w:val="22"/>
          <w:szCs w:val="22"/>
          <w:lang w:val="en-GB"/>
        </w:rPr>
        <w:t>1.</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Requirements</w:t>
      </w:r>
    </w:p>
    <w:p w14:paraId="161E9DD6" w14:textId="37137111" w:rsidR="008A7D45" w:rsidRPr="001809EC" w:rsidRDefault="008A7D45" w:rsidP="001809EC">
      <w:pPr>
        <w:spacing w:line="280" w:lineRule="exact"/>
        <w:ind w:left="567"/>
        <w:rPr>
          <w:rFonts w:asciiTheme="minorHAnsi" w:hAnsiTheme="minorHAnsi" w:cstheme="minorBidi"/>
          <w:b/>
          <w:bCs/>
          <w:sz w:val="22"/>
          <w:szCs w:val="22"/>
        </w:rPr>
      </w:pPr>
      <w:r w:rsidRPr="001809EC">
        <w:rPr>
          <w:rFonts w:asciiTheme="minorHAnsi" w:hAnsiTheme="minorHAnsi" w:cs="Arial"/>
          <w:b/>
          <w:bCs/>
          <w:sz w:val="22"/>
          <w:szCs w:val="22"/>
          <w:lang w:val="en-GB"/>
        </w:rPr>
        <w:t>WHO</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requires</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the</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successful</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bidder,</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to</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carry</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out</w:t>
      </w:r>
      <w:r w:rsidR="00E80D04" w:rsidRPr="001809EC">
        <w:rPr>
          <w:rFonts w:asciiTheme="minorHAnsi" w:hAnsiTheme="minorHAnsi" w:cs="Arial"/>
          <w:b/>
          <w:bCs/>
          <w:sz w:val="22"/>
          <w:szCs w:val="22"/>
          <w:lang w:val="en-GB"/>
        </w:rPr>
        <w:t xml:space="preserve">  </w:t>
      </w:r>
      <w:r w:rsidR="004130A9">
        <w:rPr>
          <w:rFonts w:asciiTheme="minorHAnsi" w:hAnsiTheme="minorHAnsi" w:cs="Arial"/>
          <w:b/>
          <w:bCs/>
          <w:sz w:val="22"/>
          <w:szCs w:val="22"/>
          <w:lang w:val="en-GB"/>
        </w:rPr>
        <w:t>s</w:t>
      </w:r>
      <w:r w:rsidR="00615E7C">
        <w:rPr>
          <w:rFonts w:asciiTheme="minorHAnsi" w:hAnsiTheme="minorHAnsi" w:cs="Arial"/>
          <w:b/>
          <w:bCs/>
          <w:sz w:val="22"/>
          <w:szCs w:val="22"/>
          <w:lang w:val="en-GB"/>
        </w:rPr>
        <w:t>tudies</w:t>
      </w:r>
      <w:r w:rsidR="004130A9">
        <w:rPr>
          <w:rFonts w:asciiTheme="minorHAnsi" w:hAnsiTheme="minorHAnsi" w:cs="Arial"/>
          <w:b/>
          <w:bCs/>
          <w:sz w:val="22"/>
          <w:szCs w:val="22"/>
          <w:lang w:val="en-GB"/>
        </w:rPr>
        <w:t xml:space="preserve"> </w:t>
      </w:r>
      <w:r w:rsidR="00615E7C">
        <w:rPr>
          <w:rFonts w:asciiTheme="minorHAnsi" w:hAnsiTheme="minorHAnsi" w:cs="Arial"/>
          <w:b/>
          <w:bCs/>
          <w:sz w:val="22"/>
          <w:szCs w:val="22"/>
          <w:lang w:val="en-GB"/>
        </w:rPr>
        <w:t xml:space="preserve">on measuring access to assistive technology using </w:t>
      </w:r>
      <w:proofErr w:type="spellStart"/>
      <w:r w:rsidR="00615E7C">
        <w:rPr>
          <w:rFonts w:asciiTheme="minorHAnsi" w:hAnsiTheme="minorHAnsi" w:cs="Arial"/>
          <w:b/>
          <w:bCs/>
          <w:sz w:val="22"/>
          <w:szCs w:val="22"/>
          <w:lang w:val="en-GB"/>
        </w:rPr>
        <w:t>rATA</w:t>
      </w:r>
      <w:proofErr w:type="spellEnd"/>
      <w:r w:rsidR="00615E7C">
        <w:rPr>
          <w:rFonts w:asciiTheme="minorHAnsi" w:hAnsiTheme="minorHAnsi" w:cs="Arial"/>
          <w:b/>
          <w:bCs/>
          <w:sz w:val="22"/>
          <w:szCs w:val="22"/>
          <w:lang w:val="en-GB"/>
        </w:rPr>
        <w:t xml:space="preserve"> questionnaire and report the study outcom</w:t>
      </w:r>
      <w:r w:rsidR="00EF5DE1">
        <w:rPr>
          <w:rFonts w:asciiTheme="minorHAnsi" w:hAnsiTheme="minorHAnsi" w:cs="Arial"/>
          <w:b/>
          <w:bCs/>
          <w:sz w:val="22"/>
          <w:szCs w:val="22"/>
          <w:lang w:val="en-GB"/>
        </w:rPr>
        <w:t xml:space="preserve">es for consideration of inclusion in the </w:t>
      </w:r>
      <w:proofErr w:type="spellStart"/>
      <w:proofErr w:type="gramStart"/>
      <w:r w:rsidR="00EF5DE1">
        <w:rPr>
          <w:rFonts w:asciiTheme="minorHAnsi" w:hAnsiTheme="minorHAnsi" w:cs="Arial"/>
          <w:b/>
          <w:bCs/>
          <w:sz w:val="22"/>
          <w:szCs w:val="22"/>
          <w:lang w:val="en-GB"/>
        </w:rPr>
        <w:t>GReAT</w:t>
      </w:r>
      <w:proofErr w:type="spellEnd"/>
      <w:r w:rsidR="00615E7C">
        <w:rPr>
          <w:rFonts w:asciiTheme="minorHAnsi" w:hAnsiTheme="minorHAnsi" w:cs="Arial"/>
          <w:b/>
          <w:bCs/>
          <w:sz w:val="22"/>
          <w:szCs w:val="22"/>
          <w:lang w:val="en-GB"/>
        </w:rPr>
        <w:t xml:space="preserve"> </w:t>
      </w:r>
      <w:r w:rsidRPr="001809EC">
        <w:rPr>
          <w:rFonts w:asciiTheme="minorHAnsi" w:hAnsiTheme="minorHAnsi" w:cstheme="minorBidi"/>
          <w:b/>
          <w:bCs/>
          <w:sz w:val="22"/>
          <w:szCs w:val="22"/>
        </w:rPr>
        <w:t>.</w:t>
      </w:r>
      <w:proofErr w:type="gramEnd"/>
    </w:p>
    <w:p w14:paraId="161E9DD7" w14:textId="77777777" w:rsidR="00991C1B" w:rsidRPr="001809EC" w:rsidRDefault="00991C1B" w:rsidP="001809EC">
      <w:pPr>
        <w:spacing w:line="280" w:lineRule="exact"/>
        <w:ind w:left="567"/>
        <w:rPr>
          <w:rFonts w:asciiTheme="minorHAnsi" w:hAnsiTheme="minorHAnsi" w:cs="Arial"/>
          <w:i/>
          <w:iCs/>
          <w:szCs w:val="20"/>
          <w:lang w:val="en-GB"/>
        </w:rPr>
      </w:pPr>
      <w:r w:rsidRPr="001809EC">
        <w:rPr>
          <w:rFonts w:asciiTheme="minorHAnsi" w:hAnsiTheme="minorHAnsi" w:cs="Arial"/>
          <w:i/>
          <w:iCs/>
          <w:szCs w:val="20"/>
          <w:lang w:val="en-GB"/>
        </w:rPr>
        <w:t>See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attached</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detailed</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Terms</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of</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Reference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for</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complete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information.</w:t>
      </w:r>
    </w:p>
    <w:p w14:paraId="161E9DD8" w14:textId="77777777" w:rsidR="00991C1B" w:rsidRPr="001809EC" w:rsidRDefault="00991C1B" w:rsidP="001809EC">
      <w:pPr>
        <w:spacing w:line="280" w:lineRule="exact"/>
        <w:ind w:left="567"/>
        <w:rPr>
          <w:rFonts w:asciiTheme="minorHAnsi" w:hAnsiTheme="minorHAnsi" w:cs="Arial"/>
          <w:sz w:val="22"/>
          <w:szCs w:val="22"/>
          <w:lang w:val="en-GB"/>
        </w:rPr>
      </w:pPr>
    </w:p>
    <w:p w14:paraId="161E9DD9" w14:textId="28A04F0B" w:rsidR="008A7D45" w:rsidRPr="001809EC" w:rsidRDefault="008A7D45" w:rsidP="001809EC">
      <w:pPr>
        <w:spacing w:line="280" w:lineRule="exact"/>
        <w:ind w:left="567"/>
        <w:rPr>
          <w:rFonts w:asciiTheme="minorHAnsi" w:hAnsiTheme="minorHAnsi" w:cstheme="minorBidi"/>
          <w:sz w:val="22"/>
          <w:szCs w:val="22"/>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54800">
        <w:rPr>
          <w:rFonts w:asciiTheme="minorHAnsi" w:hAnsiTheme="minorHAnsi" w:cs="Arial"/>
          <w:sz w:val="22"/>
          <w:szCs w:val="22"/>
          <w:lang w:val="en-GB"/>
        </w:rPr>
        <w:t>successful bidder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00833923">
        <w:rPr>
          <w:rFonts w:asciiTheme="minorHAnsi" w:hAnsiTheme="minorHAnsi" w:cs="Arial"/>
          <w:sz w:val="22"/>
          <w:szCs w:val="22"/>
          <w:lang w:val="en-GB"/>
        </w:rPr>
        <w:t>a</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not</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for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prof</w:t>
      </w:r>
      <w:r w:rsidR="006C7ACE" w:rsidRPr="001809EC">
        <w:rPr>
          <w:rFonts w:asciiTheme="minorHAnsi" w:hAnsiTheme="minorHAnsi" w:cs="Arial"/>
          <w:sz w:val="22"/>
          <w:szCs w:val="22"/>
          <w:lang w:val="en-GB"/>
        </w:rPr>
        <w:t>it</w:t>
      </w:r>
      <w:r w:rsidR="00E80D04" w:rsidRPr="001809EC">
        <w:rPr>
          <w:rFonts w:asciiTheme="minorHAnsi" w:hAnsiTheme="minorHAnsi" w:cs="Arial"/>
          <w:sz w:val="22"/>
          <w:szCs w:val="22"/>
          <w:lang w:val="en-GB"/>
        </w:rPr>
        <w:t xml:space="preserve"> </w:t>
      </w:r>
      <w:r w:rsidR="00991C1B" w:rsidRPr="001809EC">
        <w:rPr>
          <w:rFonts w:asciiTheme="minorHAnsi" w:hAnsiTheme="minorHAnsi" w:cs="Arial"/>
          <w:sz w:val="22"/>
          <w:szCs w:val="22"/>
          <w:lang w:val="en-GB"/>
        </w:rPr>
        <w:t>i</w:t>
      </w:r>
      <w:r w:rsidRPr="001809EC">
        <w:rPr>
          <w:rFonts w:asciiTheme="minorHAnsi" w:hAnsiTheme="minorHAnsi" w:cs="Arial"/>
          <w:sz w:val="22"/>
          <w:szCs w:val="22"/>
          <w:lang w:val="en-GB"/>
        </w:rPr>
        <w:t>nstitution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operating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field</w:t>
      </w:r>
      <w:r w:rsidR="00E80D04" w:rsidRPr="001809EC">
        <w:rPr>
          <w:rFonts w:asciiTheme="minorHAnsi" w:hAnsiTheme="minorHAnsi" w:cs="Arial"/>
          <w:sz w:val="22"/>
          <w:szCs w:val="22"/>
          <w:lang w:val="en-GB"/>
        </w:rPr>
        <w:t xml:space="preserve"> </w:t>
      </w:r>
      <w:proofErr w:type="gramStart"/>
      <w:r w:rsidRPr="001809EC">
        <w:rPr>
          <w:rFonts w:asciiTheme="minorHAnsi" w:hAnsiTheme="minorHAnsi" w:cs="Arial"/>
          <w:sz w:val="22"/>
          <w:szCs w:val="22"/>
          <w:lang w:val="en-GB"/>
        </w:rPr>
        <w:t>of</w:t>
      </w:r>
      <w:r w:rsidR="00E80D04" w:rsidRPr="001809EC">
        <w:rPr>
          <w:rFonts w:asciiTheme="minorHAnsi" w:hAnsiTheme="minorHAnsi" w:cs="Arial"/>
          <w:sz w:val="22"/>
          <w:szCs w:val="22"/>
          <w:lang w:val="en-GB"/>
        </w:rPr>
        <w:t xml:space="preserve"> </w:t>
      </w:r>
      <w:r w:rsidR="00D46D9C">
        <w:rPr>
          <w:rFonts w:asciiTheme="minorHAnsi" w:hAnsiTheme="minorHAnsi" w:cs="Arial"/>
          <w:sz w:val="22"/>
          <w:szCs w:val="22"/>
          <w:lang w:val="en-GB"/>
        </w:rPr>
        <w:t xml:space="preserve"> assistive</w:t>
      </w:r>
      <w:proofErr w:type="gramEnd"/>
      <w:r w:rsidR="00D46D9C">
        <w:rPr>
          <w:rFonts w:asciiTheme="minorHAnsi" w:hAnsiTheme="minorHAnsi" w:cs="Arial"/>
          <w:sz w:val="22"/>
          <w:szCs w:val="22"/>
          <w:lang w:val="en-GB"/>
        </w:rPr>
        <w:t xml:space="preserve"> technology research, education</w:t>
      </w:r>
      <w:r w:rsidR="002E480E">
        <w:rPr>
          <w:rFonts w:asciiTheme="minorHAnsi" w:hAnsiTheme="minorHAnsi" w:cs="Arial"/>
          <w:sz w:val="22"/>
          <w:szCs w:val="22"/>
          <w:lang w:val="en-GB"/>
        </w:rPr>
        <w:t>, policy, standards</w:t>
      </w:r>
      <w:r w:rsidR="008A1D00">
        <w:rPr>
          <w:rFonts w:asciiTheme="minorHAnsi" w:hAnsiTheme="minorHAnsi" w:cs="Arial"/>
          <w:sz w:val="22"/>
          <w:szCs w:val="22"/>
          <w:lang w:val="en-GB"/>
        </w:rPr>
        <w:t>, user engagement and</w:t>
      </w:r>
      <w:r w:rsidR="00D46D9C">
        <w:rPr>
          <w:rFonts w:asciiTheme="minorHAnsi" w:hAnsiTheme="minorHAnsi" w:cs="Arial"/>
          <w:sz w:val="22"/>
          <w:szCs w:val="22"/>
          <w:lang w:val="en-GB"/>
        </w:rPr>
        <w:t xml:space="preserve"> training etc</w:t>
      </w:r>
      <w:r w:rsidRPr="001809EC">
        <w:rPr>
          <w:rFonts w:asciiTheme="minorHAnsi" w:hAnsiTheme="minorHAnsi" w:cs="Arial"/>
          <w:sz w:val="22"/>
          <w:szCs w:val="22"/>
          <w:lang w:val="en-GB"/>
        </w:rPr>
        <w:t>.</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with</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proven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expertise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00D46D9C">
        <w:rPr>
          <w:rFonts w:asciiTheme="minorHAnsi" w:hAnsiTheme="minorHAnsi" w:cs="Arial"/>
          <w:sz w:val="22"/>
          <w:szCs w:val="22"/>
          <w:lang w:val="en-GB"/>
        </w:rPr>
        <w:t>improving access to assistive technology in countries or at regional/global level</w:t>
      </w:r>
      <w:r w:rsidR="00E80D04" w:rsidRPr="001809EC">
        <w:rPr>
          <w:rFonts w:asciiTheme="minorHAnsi" w:hAnsiTheme="minorHAnsi" w:cs="Arial"/>
          <w:sz w:val="22"/>
          <w:szCs w:val="22"/>
          <w:lang w:val="en-GB"/>
        </w:rPr>
        <w:t>.</w:t>
      </w:r>
    </w:p>
    <w:bookmarkEnd w:id="3"/>
    <w:bookmarkEnd w:id="4"/>
    <w:p w14:paraId="161E9DDA" w14:textId="77777777" w:rsidR="008A7D45" w:rsidRPr="001809EC" w:rsidRDefault="008A7D45" w:rsidP="001809EC">
      <w:pPr>
        <w:spacing w:line="280" w:lineRule="exact"/>
        <w:ind w:left="567"/>
        <w:rPr>
          <w:rFonts w:asciiTheme="minorHAnsi" w:hAnsiTheme="minorHAnsi" w:cs="Arial"/>
          <w:sz w:val="22"/>
          <w:szCs w:val="22"/>
          <w:lang w:val="en-GB"/>
        </w:rPr>
      </w:pPr>
    </w:p>
    <w:p w14:paraId="161E9DDB" w14:textId="77777777" w:rsidR="008A7D45" w:rsidRPr="00C82868" w:rsidRDefault="008A7D45" w:rsidP="001809EC">
      <w:pPr>
        <w:spacing w:line="280" w:lineRule="exact"/>
        <w:ind w:left="567"/>
        <w:rPr>
          <w:rFonts w:asciiTheme="minorHAnsi" w:hAnsiTheme="minorHAnsi" w:cs="Arial"/>
          <w:sz w:val="22"/>
          <w:szCs w:val="22"/>
          <w:lang w:val="en-GB"/>
        </w:rPr>
      </w:pP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follow</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instructions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below</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submission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their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p>
    <w:p w14:paraId="161E9DDC" w14:textId="77777777" w:rsidR="00991C1B" w:rsidRPr="001809EC" w:rsidRDefault="00991C1B" w:rsidP="001809EC">
      <w:pPr>
        <w:autoSpaceDE w:val="0"/>
        <w:autoSpaceDN w:val="0"/>
        <w:adjustRightInd w:val="0"/>
        <w:rPr>
          <w:rFonts w:asciiTheme="minorHAnsi" w:hAnsiTheme="minorHAnsi" w:cs="Arial"/>
          <w:sz w:val="22"/>
          <w:szCs w:val="22"/>
          <w:lang w:val="en-GB"/>
        </w:rPr>
      </w:pPr>
    </w:p>
    <w:p w14:paraId="161E9DDD" w14:textId="77777777" w:rsidR="00991C1B" w:rsidRPr="001809EC" w:rsidRDefault="00991C1B" w:rsidP="001809EC">
      <w:pPr>
        <w:spacing w:after="60"/>
        <w:ind w:left="567"/>
        <w:rPr>
          <w:rFonts w:asciiTheme="minorHAnsi" w:hAnsiTheme="minorHAnsi" w:cs="Arial"/>
          <w:b/>
          <w:bCs/>
          <w:sz w:val="22"/>
          <w:szCs w:val="22"/>
          <w:lang w:val="en-GB"/>
        </w:rPr>
      </w:pPr>
      <w:r w:rsidRPr="001809EC">
        <w:rPr>
          <w:rFonts w:asciiTheme="minorHAnsi" w:hAnsiTheme="minorHAnsi" w:cs="Arial"/>
          <w:b/>
          <w:bCs/>
          <w:sz w:val="22"/>
          <w:szCs w:val="22"/>
          <w:lang w:val="en-GB"/>
        </w:rPr>
        <w:t>2.</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Proposal</w:t>
      </w:r>
    </w:p>
    <w:p w14:paraId="161E9DDE" w14:textId="2EF47997" w:rsidR="008A7D45" w:rsidRPr="001809EC" w:rsidRDefault="008A7D45" w:rsidP="00C82868">
      <w:pPr>
        <w:spacing w:line="280" w:lineRule="exact"/>
        <w:ind w:left="567"/>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proposal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correspondence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documents</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relating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thereto</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prepared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submitted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proofErr w:type="gramStart"/>
      <w:r w:rsidR="006C28E4">
        <w:rPr>
          <w:rFonts w:asciiTheme="minorHAnsi" w:hAnsiTheme="minorHAnsi" w:cs="Arial"/>
          <w:sz w:val="22"/>
          <w:szCs w:val="22"/>
          <w:lang w:val="en-GB"/>
        </w:rPr>
        <w:t>English</w:t>
      </w:r>
      <w:r w:rsidR="00C82868"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language</w:t>
      </w:r>
      <w:proofErr w:type="gramEnd"/>
      <w:r w:rsidRPr="001809EC">
        <w:rPr>
          <w:rFonts w:asciiTheme="minorHAnsi" w:hAnsiTheme="minorHAnsi" w:cs="Arial"/>
          <w:sz w:val="22"/>
          <w:szCs w:val="22"/>
          <w:lang w:val="en-GB"/>
        </w:rPr>
        <w:t>.</w:t>
      </w:r>
      <w:r w:rsidR="00E80D04" w:rsidRPr="001809EC">
        <w:rPr>
          <w:rFonts w:asciiTheme="minorHAnsi" w:hAnsiTheme="minorHAnsi" w:cs="Arial"/>
          <w:sz w:val="22"/>
          <w:szCs w:val="22"/>
          <w:lang w:val="en-GB"/>
        </w:rPr>
        <w:t xml:space="preserve">  </w:t>
      </w:r>
    </w:p>
    <w:p w14:paraId="161E9DDF" w14:textId="77777777" w:rsidR="008A7D45" w:rsidRPr="001809EC" w:rsidRDefault="008A7D45" w:rsidP="001809EC">
      <w:pPr>
        <w:spacing w:line="280" w:lineRule="exact"/>
        <w:ind w:left="567"/>
        <w:rPr>
          <w:rFonts w:asciiTheme="minorHAnsi" w:hAnsiTheme="minorHAnsi" w:cs="Arial"/>
          <w:sz w:val="22"/>
          <w:szCs w:val="22"/>
          <w:lang w:val="en-GB"/>
        </w:rPr>
      </w:pPr>
    </w:p>
    <w:p w14:paraId="161E9DE0" w14:textId="77777777" w:rsidR="008A7D45" w:rsidRPr="002A3A8A" w:rsidRDefault="008A7D45" w:rsidP="001809EC">
      <w:pPr>
        <w:spacing w:line="280" w:lineRule="exact"/>
        <w:ind w:left="567"/>
        <w:rPr>
          <w:rFonts w:asciiTheme="minorHAnsi" w:hAnsiTheme="minorHAnsi" w:cs="Arial"/>
          <w:color w:val="000000"/>
          <w:sz w:val="22"/>
          <w:szCs w:val="22"/>
          <w:lang w:val="en-GB"/>
        </w:rPr>
      </w:pPr>
      <w:bookmarkStart w:id="5" w:name="_Toc108259892"/>
      <w:bookmarkStart w:id="6" w:name="_Toc122240163"/>
      <w:bookmarkStart w:id="7" w:name="_Toc122246472"/>
      <w:bookmarkStart w:id="8" w:name="_Toc191446315"/>
      <w:r w:rsidRPr="001809EC">
        <w:rPr>
          <w:rFonts w:asciiTheme="minorHAnsi" w:hAnsiTheme="minorHAnsi" w:cs="Arial"/>
          <w:color w:val="000000"/>
          <w:sz w:val="22"/>
          <w:szCs w:val="22"/>
          <w:lang w:val="en-GB"/>
        </w:rPr>
        <w:t>The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should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be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concisely</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presented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and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structured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to</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include</w:t>
      </w:r>
      <w:r w:rsidR="00E80D04" w:rsidRPr="001809EC">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the</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following</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information:</w:t>
      </w:r>
    </w:p>
    <w:p w14:paraId="161E9DE1" w14:textId="77777777" w:rsidR="008A7D45" w:rsidRDefault="008A7D45" w:rsidP="002A3A8A">
      <w:pPr>
        <w:spacing w:line="280" w:lineRule="exact"/>
        <w:ind w:left="567"/>
        <w:rPr>
          <w:rFonts w:asciiTheme="minorHAnsi" w:hAnsiTheme="minorHAnsi" w:cs="Arial"/>
          <w:color w:val="000000"/>
          <w:sz w:val="22"/>
          <w:szCs w:val="22"/>
          <w:lang w:val="en-GB"/>
        </w:rPr>
      </w:pPr>
    </w:p>
    <w:p w14:paraId="1649AEEA" w14:textId="680C775C" w:rsidR="007B5F4A" w:rsidRPr="000122D3" w:rsidRDefault="00833923" w:rsidP="007B5F4A">
      <w:pPr>
        <w:rPr>
          <w:rFonts w:asciiTheme="minorHAnsi" w:hAnsiTheme="minorHAnsi"/>
        </w:rPr>
      </w:pPr>
      <w:r>
        <w:rPr>
          <w:rFonts w:asciiTheme="minorHAnsi" w:hAnsiTheme="minorHAnsi"/>
        </w:rPr>
        <w:t>S</w:t>
      </w:r>
      <w:r w:rsidR="007B5F4A" w:rsidRPr="000122D3">
        <w:rPr>
          <w:rFonts w:asciiTheme="minorHAnsi" w:hAnsiTheme="minorHAnsi"/>
        </w:rPr>
        <w:t xml:space="preserve">urvey methodology, data management and analysis plan, and deployment plan with budget estimate. </w:t>
      </w:r>
    </w:p>
    <w:p w14:paraId="23C7F47E" w14:textId="77777777" w:rsidR="007B5F4A" w:rsidRPr="000122D3" w:rsidRDefault="007B5F4A" w:rsidP="007B5F4A">
      <w:pPr>
        <w:rPr>
          <w:rFonts w:asciiTheme="minorHAnsi" w:hAnsiTheme="minorHAnsi"/>
        </w:rPr>
      </w:pPr>
    </w:p>
    <w:p w14:paraId="48FB4311" w14:textId="5D7E80E6" w:rsidR="007B5F4A" w:rsidRPr="000122D3" w:rsidRDefault="00002801" w:rsidP="007B5F4A">
      <w:pPr>
        <w:rPr>
          <w:rFonts w:asciiTheme="minorHAnsi" w:hAnsiTheme="minorHAnsi"/>
        </w:rPr>
      </w:pPr>
      <w:r w:rsidRPr="000122D3">
        <w:rPr>
          <w:rFonts w:asciiTheme="minorHAnsi" w:hAnsiTheme="minorHAnsi"/>
        </w:rPr>
        <w:t xml:space="preserve">The key indicator of the survey is the prevalence of access to AT in the target population. </w:t>
      </w:r>
      <w:r w:rsidR="007B5F4A" w:rsidRPr="000122D3">
        <w:rPr>
          <w:rFonts w:asciiTheme="minorHAnsi" w:hAnsiTheme="minorHAnsi"/>
        </w:rPr>
        <w:t xml:space="preserve">The following key elements should be detailed in the </w:t>
      </w:r>
      <w:r w:rsidR="007B5F4A" w:rsidRPr="000122D3">
        <w:rPr>
          <w:rFonts w:asciiTheme="minorHAnsi" w:hAnsiTheme="minorHAnsi"/>
          <w:i/>
          <w:iCs/>
        </w:rPr>
        <w:t>survey methodology</w:t>
      </w:r>
      <w:r w:rsidR="007B5F4A" w:rsidRPr="000122D3">
        <w:rPr>
          <w:rFonts w:asciiTheme="minorHAnsi" w:hAnsiTheme="minorHAnsi"/>
        </w:rPr>
        <w:t xml:space="preserve"> and meet the requirements:</w:t>
      </w:r>
    </w:p>
    <w:p w14:paraId="6A48ACFA" w14:textId="77777777" w:rsidR="007B5F4A" w:rsidRPr="000122D3" w:rsidRDefault="007B5F4A" w:rsidP="007B5F4A">
      <w:pPr>
        <w:pStyle w:val="ListParagraph"/>
        <w:numPr>
          <w:ilvl w:val="0"/>
          <w:numId w:val="34"/>
        </w:numPr>
        <w:contextualSpacing/>
        <w:rPr>
          <w:rFonts w:asciiTheme="minorHAnsi" w:hAnsiTheme="minorHAnsi"/>
        </w:rPr>
      </w:pPr>
      <w:r w:rsidRPr="000122D3">
        <w:rPr>
          <w:rFonts w:asciiTheme="minorHAnsi" w:hAnsiTheme="minorHAnsi"/>
        </w:rPr>
        <w:t xml:space="preserve">Survey method: explain if </w:t>
      </w:r>
      <w:proofErr w:type="spellStart"/>
      <w:r w:rsidRPr="000122D3">
        <w:rPr>
          <w:rFonts w:asciiTheme="minorHAnsi" w:hAnsiTheme="minorHAnsi"/>
        </w:rPr>
        <w:t>rATA</w:t>
      </w:r>
      <w:proofErr w:type="spellEnd"/>
      <w:r w:rsidRPr="000122D3">
        <w:rPr>
          <w:rFonts w:asciiTheme="minorHAnsi" w:hAnsiTheme="minorHAnsi"/>
        </w:rPr>
        <w:t xml:space="preserve"> will be implemented stand-alone or integrated in other surveys. In case of the latter method, explain any adaptation to the </w:t>
      </w:r>
      <w:proofErr w:type="spellStart"/>
      <w:r w:rsidRPr="000122D3">
        <w:rPr>
          <w:rFonts w:asciiTheme="minorHAnsi" w:hAnsiTheme="minorHAnsi"/>
        </w:rPr>
        <w:t>rATA</w:t>
      </w:r>
      <w:proofErr w:type="spellEnd"/>
      <w:r w:rsidRPr="000122D3">
        <w:rPr>
          <w:rFonts w:asciiTheme="minorHAnsi" w:hAnsiTheme="minorHAnsi"/>
        </w:rPr>
        <w:t xml:space="preserve"> questionnaire. </w:t>
      </w:r>
    </w:p>
    <w:p w14:paraId="0120EFCE" w14:textId="77777777" w:rsidR="007B5F4A" w:rsidRPr="004C21A8" w:rsidRDefault="007B5F4A" w:rsidP="007B5F4A">
      <w:pPr>
        <w:pStyle w:val="ListParagraph"/>
        <w:numPr>
          <w:ilvl w:val="0"/>
          <w:numId w:val="34"/>
        </w:numPr>
        <w:contextualSpacing/>
        <w:rPr>
          <w:rFonts w:asciiTheme="minorHAnsi" w:hAnsiTheme="minorHAnsi"/>
        </w:rPr>
      </w:pPr>
      <w:r w:rsidRPr="000122D3">
        <w:rPr>
          <w:rFonts w:asciiTheme="minorHAnsi" w:hAnsiTheme="minorHAnsi"/>
        </w:rPr>
        <w:t xml:space="preserve">Target population: </w:t>
      </w:r>
      <w:r w:rsidRPr="004C21A8">
        <w:rPr>
          <w:rFonts w:asciiTheme="minorHAnsi" w:hAnsiTheme="minorHAnsi"/>
        </w:rPr>
        <w:t xml:space="preserve">whole population of one or more sub-national administrative areas (e.g. provinces, municipalities, cities); one or more sub-groups of the national or sub-national population defined by age (e.g. children under 5 years old, older adults above 65 years old) or living environments (e.g. rural or urban, informal settlements, emergency settings); one or more sub-groups of population with health conditions (e.g. patients in rehabilitation, people with sensory function impairment). </w:t>
      </w:r>
    </w:p>
    <w:p w14:paraId="679C6469"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Sample size estimation</w:t>
      </w:r>
      <w:r w:rsidRPr="004C21A8">
        <w:rPr>
          <w:rStyle w:val="FootnoteReference"/>
          <w:rFonts w:asciiTheme="minorHAnsi" w:hAnsiTheme="minorHAnsi"/>
        </w:rPr>
        <w:footnoteReference w:id="1"/>
      </w:r>
      <w:r w:rsidRPr="004C21A8">
        <w:rPr>
          <w:rFonts w:asciiTheme="minorHAnsi" w:hAnsiTheme="minorHAnsi"/>
        </w:rPr>
        <w:t>: required sample size for estimating the key indicator</w:t>
      </w:r>
      <w:r w:rsidRPr="004C21A8">
        <w:rPr>
          <w:rStyle w:val="FootnoteReference"/>
          <w:rFonts w:asciiTheme="minorHAnsi" w:hAnsiTheme="minorHAnsi"/>
        </w:rPr>
        <w:footnoteReference w:id="2"/>
      </w:r>
      <w:r w:rsidRPr="004C21A8">
        <w:rPr>
          <w:rFonts w:asciiTheme="minorHAnsi" w:hAnsiTheme="minorHAnsi"/>
        </w:rPr>
        <w:t xml:space="preserve"> with 95% confidence of precision level equal or smaller than 25%.</w:t>
      </w:r>
    </w:p>
    <w:p w14:paraId="75C50149"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Sampling strategy: sampling design and justification on design effect.</w:t>
      </w:r>
    </w:p>
    <w:p w14:paraId="21CF3D77"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Survey language or translation (if needed).</w:t>
      </w:r>
    </w:p>
    <w:p w14:paraId="2675C018" w14:textId="77777777" w:rsidR="007B5F4A" w:rsidRPr="004C21A8" w:rsidRDefault="007B5F4A" w:rsidP="007B5F4A">
      <w:pPr>
        <w:pStyle w:val="ListParagraph"/>
        <w:rPr>
          <w:rFonts w:asciiTheme="minorHAnsi" w:hAnsiTheme="minorHAnsi"/>
        </w:rPr>
      </w:pPr>
    </w:p>
    <w:p w14:paraId="0E572599" w14:textId="77777777" w:rsidR="007B5F4A" w:rsidRPr="004C21A8" w:rsidRDefault="007B5F4A" w:rsidP="007B5F4A">
      <w:pPr>
        <w:rPr>
          <w:rFonts w:asciiTheme="minorHAnsi" w:hAnsiTheme="minorHAnsi"/>
        </w:rPr>
      </w:pPr>
      <w:r w:rsidRPr="004C21A8">
        <w:rPr>
          <w:rFonts w:asciiTheme="minorHAnsi" w:hAnsiTheme="minorHAnsi"/>
        </w:rPr>
        <w:t xml:space="preserve">The following key elements should be detailed in the </w:t>
      </w:r>
      <w:r w:rsidRPr="004C21A8">
        <w:rPr>
          <w:rFonts w:asciiTheme="minorHAnsi" w:hAnsiTheme="minorHAnsi"/>
          <w:i/>
          <w:iCs/>
        </w:rPr>
        <w:t>data management and analysis plan</w:t>
      </w:r>
      <w:r w:rsidRPr="004C21A8">
        <w:rPr>
          <w:rFonts w:asciiTheme="minorHAnsi" w:hAnsiTheme="minorHAnsi"/>
        </w:rPr>
        <w:t xml:space="preserve"> and meet the requirements: </w:t>
      </w:r>
    </w:p>
    <w:p w14:paraId="404A1FFF"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 xml:space="preserve">Data collection methods: explain the data collection method, if not with the WHO developed paper-based questionnaire or mobile data collection tool.  </w:t>
      </w:r>
    </w:p>
    <w:p w14:paraId="76BA4310"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lastRenderedPageBreak/>
        <w:t>Data management and storage: explain where and how the collected survey data will be stored;</w:t>
      </w:r>
    </w:p>
    <w:p w14:paraId="62ABBD50"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Data analysis plan</w:t>
      </w:r>
      <w:r w:rsidRPr="004C21A8">
        <w:rPr>
          <w:rStyle w:val="FootnoteReference"/>
          <w:rFonts w:asciiTheme="minorHAnsi" w:hAnsiTheme="minorHAnsi"/>
        </w:rPr>
        <w:footnoteReference w:id="3"/>
      </w:r>
      <w:r w:rsidRPr="004C21A8">
        <w:rPr>
          <w:rFonts w:asciiTheme="minorHAnsi" w:hAnsiTheme="minorHAnsi"/>
        </w:rPr>
        <w:t xml:space="preserve">: explain the indicator(s) to be extracted from the survey.  </w:t>
      </w:r>
    </w:p>
    <w:p w14:paraId="718A93AE" w14:textId="77777777" w:rsidR="007B5F4A" w:rsidRPr="004C21A8" w:rsidRDefault="007B5F4A" w:rsidP="007B5F4A">
      <w:pPr>
        <w:rPr>
          <w:rFonts w:asciiTheme="minorHAnsi" w:hAnsiTheme="minorHAnsi"/>
        </w:rPr>
      </w:pPr>
    </w:p>
    <w:p w14:paraId="6C507072" w14:textId="77777777" w:rsidR="007B5F4A" w:rsidRPr="004C21A8" w:rsidRDefault="007B5F4A" w:rsidP="007B5F4A">
      <w:pPr>
        <w:rPr>
          <w:rFonts w:asciiTheme="minorHAnsi" w:hAnsiTheme="minorHAnsi"/>
        </w:rPr>
      </w:pPr>
      <w:r w:rsidRPr="004C21A8">
        <w:rPr>
          <w:rFonts w:asciiTheme="minorHAnsi" w:hAnsiTheme="minorHAnsi"/>
        </w:rPr>
        <w:t xml:space="preserve">The following key elements should be detailed in the </w:t>
      </w:r>
      <w:r w:rsidRPr="004C21A8">
        <w:rPr>
          <w:rFonts w:asciiTheme="minorHAnsi" w:hAnsiTheme="minorHAnsi"/>
          <w:i/>
          <w:iCs/>
        </w:rPr>
        <w:t>deployment plan</w:t>
      </w:r>
      <w:r w:rsidRPr="004C21A8">
        <w:rPr>
          <w:rFonts w:asciiTheme="minorHAnsi" w:hAnsiTheme="minorHAnsi"/>
        </w:rPr>
        <w:t xml:space="preserve"> and meet the requirements:</w:t>
      </w:r>
    </w:p>
    <w:p w14:paraId="64F6B787"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Enumeration team: explain structure and composite of the enumeration team.</w:t>
      </w:r>
    </w:p>
    <w:p w14:paraId="67EBA875"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 xml:space="preserve">Enumerator training and field testing: explain the training materials and process, if not using the WHO developed </w:t>
      </w:r>
      <w:proofErr w:type="spellStart"/>
      <w:r w:rsidRPr="004C21A8">
        <w:rPr>
          <w:rFonts w:asciiTheme="minorHAnsi" w:hAnsiTheme="minorHAnsi"/>
        </w:rPr>
        <w:t>rATA</w:t>
      </w:r>
      <w:proofErr w:type="spellEnd"/>
      <w:r w:rsidRPr="004C21A8">
        <w:rPr>
          <w:rFonts w:asciiTheme="minorHAnsi" w:hAnsiTheme="minorHAnsi"/>
        </w:rPr>
        <w:t xml:space="preserve"> enumerator training materials.</w:t>
      </w:r>
    </w:p>
    <w:p w14:paraId="56AA785A"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Quality control in the field data collection.</w:t>
      </w:r>
    </w:p>
    <w:p w14:paraId="64D80B74" w14:textId="77777777" w:rsidR="007B5F4A" w:rsidRPr="004C21A8" w:rsidRDefault="007B5F4A" w:rsidP="007B5F4A">
      <w:pPr>
        <w:pStyle w:val="ListParagraph"/>
        <w:numPr>
          <w:ilvl w:val="0"/>
          <w:numId w:val="34"/>
        </w:numPr>
        <w:contextualSpacing/>
        <w:rPr>
          <w:rFonts w:asciiTheme="minorHAnsi" w:hAnsiTheme="minorHAnsi"/>
        </w:rPr>
      </w:pPr>
      <w:r w:rsidRPr="004C21A8">
        <w:rPr>
          <w:rFonts w:asciiTheme="minorHAnsi" w:hAnsiTheme="minorHAnsi"/>
        </w:rPr>
        <w:t>Survey implementation time plan (until submission of final report).</w:t>
      </w:r>
    </w:p>
    <w:p w14:paraId="732007B7" w14:textId="3799EF57" w:rsidR="005B7C04" w:rsidRPr="00AA2980" w:rsidRDefault="007B5F4A" w:rsidP="00AA2980">
      <w:pPr>
        <w:pStyle w:val="ListParagraph"/>
        <w:numPr>
          <w:ilvl w:val="0"/>
          <w:numId w:val="34"/>
        </w:numPr>
        <w:contextualSpacing/>
        <w:rPr>
          <w:rFonts w:asciiTheme="minorHAnsi" w:hAnsiTheme="minorHAnsi"/>
        </w:rPr>
      </w:pPr>
      <w:r w:rsidRPr="004C21A8">
        <w:rPr>
          <w:rFonts w:asciiTheme="minorHAnsi" w:hAnsiTheme="minorHAnsi"/>
        </w:rPr>
        <w:t>Details of the required budget.</w:t>
      </w:r>
    </w:p>
    <w:p w14:paraId="161E9DE7" w14:textId="77777777" w:rsidR="008A7D45" w:rsidRPr="002A3A8A" w:rsidRDefault="008A7D45" w:rsidP="002A3A8A">
      <w:pPr>
        <w:spacing w:line="280" w:lineRule="exact"/>
        <w:ind w:left="567"/>
        <w:rPr>
          <w:rFonts w:asciiTheme="minorHAnsi" w:hAnsiTheme="minorHAnsi" w:cs="Arial"/>
          <w:color w:val="000000"/>
          <w:sz w:val="22"/>
          <w:szCs w:val="22"/>
          <w:lang w:val="en-GB"/>
        </w:rPr>
      </w:pPr>
    </w:p>
    <w:p w14:paraId="161E9DE8" w14:textId="77777777" w:rsidR="008A7D45" w:rsidRPr="00C82868" w:rsidRDefault="008A7D45" w:rsidP="002A3A8A">
      <w:pPr>
        <w:spacing w:line="280" w:lineRule="exact"/>
        <w:ind w:left="567"/>
        <w:rPr>
          <w:rFonts w:asciiTheme="minorHAnsi" w:hAnsiTheme="minorHAnsi" w:cs="Arial"/>
          <w:sz w:val="22"/>
          <w:szCs w:val="22"/>
          <w:lang w:val="en-GB"/>
        </w:rPr>
      </w:pPr>
      <w:r w:rsidRPr="00C82868">
        <w:rPr>
          <w:rFonts w:asciiTheme="minorHAnsi" w:hAnsiTheme="minorHAnsi" w:cs="Arial"/>
          <w:sz w:val="22"/>
          <w:szCs w:val="22"/>
          <w:lang w:val="en-GB"/>
        </w:rPr>
        <w:t>Information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confidential,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clearly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marked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p>
    <w:p w14:paraId="161E9DE9" w14:textId="77777777" w:rsidR="00991C1B" w:rsidRPr="002A3A8A" w:rsidRDefault="00991C1B" w:rsidP="002A3A8A">
      <w:pPr>
        <w:spacing w:line="280" w:lineRule="exact"/>
        <w:ind w:left="567"/>
        <w:rPr>
          <w:rFonts w:asciiTheme="minorHAnsi" w:hAnsiTheme="minorHAnsi" w:cs="Arial"/>
          <w:sz w:val="22"/>
          <w:szCs w:val="22"/>
          <w:lang w:val="en-GB"/>
        </w:rPr>
      </w:pPr>
    </w:p>
    <w:bookmarkEnd w:id="5"/>
    <w:bookmarkEnd w:id="6"/>
    <w:bookmarkEnd w:id="7"/>
    <w:bookmarkEnd w:id="8"/>
    <w:p w14:paraId="161E9DEA" w14:textId="77777777" w:rsidR="00581EFE" w:rsidRPr="0061744C" w:rsidRDefault="00581EFE">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3</w:t>
      </w:r>
      <w:r w:rsidRPr="0061744C">
        <w:rPr>
          <w:rFonts w:asciiTheme="minorHAnsi" w:hAnsiTheme="minorHAnsi" w:cs="Arial"/>
          <w:b/>
          <w:bCs/>
          <w:sz w:val="22"/>
          <w:szCs w:val="22"/>
          <w:lang w:val="en-GB"/>
        </w:rPr>
        <w:t xml:space="preserve">. </w:t>
      </w:r>
      <w:r>
        <w:rPr>
          <w:rFonts w:asciiTheme="minorHAnsi" w:hAnsiTheme="minorHAnsi" w:cs="Arial"/>
          <w:b/>
          <w:bCs/>
          <w:sz w:val="22"/>
          <w:szCs w:val="22"/>
          <w:lang w:val="en-GB"/>
        </w:rPr>
        <w:t>Instructions to Bidders</w:t>
      </w:r>
    </w:p>
    <w:p w14:paraId="161E9DEB" w14:textId="77777777" w:rsidR="009741C6" w:rsidRDefault="00581EFE"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Bidders </w:t>
      </w:r>
      <w:r w:rsidR="009741C6">
        <w:rPr>
          <w:rFonts w:asciiTheme="minorHAnsi" w:hAnsiTheme="minorHAnsi" w:cs="Arial"/>
          <w:sz w:val="22"/>
          <w:szCs w:val="22"/>
          <w:lang w:val="en-GB"/>
        </w:rPr>
        <w:t>must</w:t>
      </w:r>
      <w:r w:rsidR="009741C6"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 xml:space="preserve">follow the instructions set forth </w:t>
      </w:r>
      <w:r w:rsidR="009741C6">
        <w:rPr>
          <w:rFonts w:asciiTheme="minorHAnsi" w:hAnsiTheme="minorHAnsi" w:cs="Arial"/>
          <w:sz w:val="22"/>
          <w:szCs w:val="22"/>
          <w:lang w:val="en-GB"/>
        </w:rPr>
        <w:t xml:space="preserve">in this RFP </w:t>
      </w:r>
      <w:r w:rsidRPr="002A3A8A">
        <w:rPr>
          <w:rFonts w:asciiTheme="minorHAnsi" w:hAnsiTheme="minorHAnsi" w:cs="Arial"/>
          <w:sz w:val="22"/>
          <w:szCs w:val="22"/>
          <w:lang w:val="en-GB"/>
        </w:rPr>
        <w:t>in the submission of their proposal to WHO</w:t>
      </w:r>
      <w:r w:rsidR="009741C6">
        <w:rPr>
          <w:rFonts w:asciiTheme="minorHAnsi" w:hAnsiTheme="minorHAnsi" w:cs="Arial"/>
          <w:sz w:val="22"/>
          <w:szCs w:val="22"/>
          <w:lang w:val="en-GB"/>
        </w:rPr>
        <w:t>.</w:t>
      </w:r>
    </w:p>
    <w:p w14:paraId="161E9DEC" w14:textId="77777777" w:rsidR="00581EFE" w:rsidRPr="002A3A8A" w:rsidRDefault="00581EFE" w:rsidP="002A3A8A">
      <w:pPr>
        <w:spacing w:line="280" w:lineRule="exact"/>
        <w:ind w:left="567"/>
        <w:rPr>
          <w:rFonts w:asciiTheme="minorHAnsi" w:hAnsiTheme="minorHAnsi" w:cs="Arial"/>
          <w:sz w:val="22"/>
          <w:szCs w:val="22"/>
          <w:lang w:val="en-GB"/>
        </w:rPr>
      </w:pPr>
    </w:p>
    <w:p w14:paraId="161E9DED" w14:textId="77777777" w:rsidR="00AD70B2" w:rsidRDefault="00AD70B2" w:rsidP="002A3A8A">
      <w:pPr>
        <w:spacing w:line="280" w:lineRule="exact"/>
        <w:ind w:left="567"/>
        <w:rPr>
          <w:rFonts w:asciiTheme="minorHAnsi" w:hAnsiTheme="minorHAnsi" w:cs="Arial"/>
          <w:sz w:val="22"/>
          <w:szCs w:val="22"/>
          <w:lang w:val="en-GB"/>
        </w:rPr>
      </w:pPr>
    </w:p>
    <w:p w14:paraId="161E9DEE" w14:textId="6F468555" w:rsidR="00AD70B2" w:rsidRPr="002A3A8A" w:rsidRDefault="00AD70B2" w:rsidP="00D86E8E">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A </w:t>
      </w:r>
      <w:r w:rsidR="00600E1A">
        <w:rPr>
          <w:rFonts w:asciiTheme="minorHAnsi" w:hAnsiTheme="minorHAnsi" w:cs="Arial"/>
          <w:sz w:val="22"/>
          <w:szCs w:val="22"/>
          <w:lang w:val="en-GB"/>
        </w:rPr>
        <w:t xml:space="preserve">prospective </w:t>
      </w:r>
      <w:r w:rsidRPr="002A3A8A">
        <w:rPr>
          <w:rFonts w:asciiTheme="minorHAnsi" w:hAnsiTheme="minorHAnsi" w:cs="Arial"/>
          <w:sz w:val="22"/>
          <w:szCs w:val="22"/>
          <w:lang w:val="en-GB"/>
        </w:rPr>
        <w:t xml:space="preserve">bidder requiring any clarification on technical, contractual or commercial matters may notify WHO via email at the following address no later than </w:t>
      </w:r>
      <w:r w:rsidR="00051838">
        <w:rPr>
          <w:rFonts w:asciiTheme="minorHAnsi" w:hAnsiTheme="minorHAnsi" w:cs="Arial"/>
          <w:sz w:val="22"/>
          <w:szCs w:val="22"/>
          <w:lang w:val="en-GB"/>
        </w:rPr>
        <w:t>10</w:t>
      </w:r>
      <w:r w:rsidRPr="002A3A8A">
        <w:rPr>
          <w:rFonts w:asciiTheme="minorHAnsi" w:hAnsiTheme="minorHAnsi" w:cs="Arial"/>
          <w:sz w:val="22"/>
          <w:szCs w:val="22"/>
          <w:lang w:val="en-GB"/>
        </w:rPr>
        <w:t xml:space="preserve"> working days prior to the closing date for the submission of offers:</w:t>
      </w:r>
    </w:p>
    <w:p w14:paraId="161E9DEF" w14:textId="03C3852D" w:rsidR="00AD70B2" w:rsidRPr="002A3A8A" w:rsidRDefault="00AD70B2" w:rsidP="002A3A8A">
      <w:pPr>
        <w:spacing w:line="280" w:lineRule="exact"/>
        <w:ind w:left="567"/>
        <w:jc w:val="center"/>
        <w:rPr>
          <w:rFonts w:asciiTheme="minorHAnsi" w:hAnsiTheme="minorHAnsi" w:cs="Arial"/>
          <w:b/>
          <w:bCs/>
          <w:sz w:val="22"/>
          <w:szCs w:val="22"/>
          <w:lang w:val="en-GB"/>
        </w:rPr>
      </w:pPr>
      <w:r w:rsidRPr="002A3A8A">
        <w:rPr>
          <w:rFonts w:asciiTheme="minorHAnsi" w:hAnsiTheme="minorHAnsi" w:cs="Arial"/>
          <w:b/>
          <w:bCs/>
          <w:sz w:val="22"/>
          <w:szCs w:val="22"/>
          <w:lang w:val="en-GB"/>
        </w:rPr>
        <w:t xml:space="preserve">Email for submissions of all queries: </w:t>
      </w:r>
      <w:r w:rsidR="00B02AAB">
        <w:rPr>
          <w:rFonts w:asciiTheme="minorHAnsi" w:hAnsiTheme="minorHAnsi" w:cs="Arial"/>
          <w:b/>
          <w:bCs/>
          <w:sz w:val="22"/>
          <w:szCs w:val="22"/>
          <w:lang w:val="en-GB"/>
        </w:rPr>
        <w:t>assistivetechnology@who.int</w:t>
      </w:r>
    </w:p>
    <w:p w14:paraId="161E9DF0" w14:textId="77777777" w:rsidR="00AD70B2" w:rsidRPr="002A3A8A" w:rsidRDefault="00AD70B2" w:rsidP="002A3A8A">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(use Bid reference in subject line )</w:t>
      </w:r>
    </w:p>
    <w:p w14:paraId="161E9DF1" w14:textId="77777777" w:rsidR="00AD70B2" w:rsidRPr="002A3A8A" w:rsidRDefault="00AD70B2" w:rsidP="002A3A8A">
      <w:pPr>
        <w:spacing w:line="280" w:lineRule="exact"/>
        <w:ind w:left="567"/>
        <w:rPr>
          <w:rFonts w:asciiTheme="minorHAnsi" w:hAnsiTheme="minorHAnsi" w:cs="Arial"/>
          <w:sz w:val="22"/>
          <w:szCs w:val="22"/>
          <w:lang w:val="en-GB"/>
        </w:rPr>
      </w:pPr>
    </w:p>
    <w:p w14:paraId="161E9DF2" w14:textId="77777777" w:rsidR="00EF5A4C" w:rsidRDefault="00AD70B2" w:rsidP="00B6451B">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A consolidated document of WHO's responses to all questions (including an explanation of the query but without identifying the source of enquiry) will be </w:t>
      </w:r>
      <w:r w:rsidR="00B6451B">
        <w:rPr>
          <w:rFonts w:asciiTheme="minorHAnsi" w:hAnsiTheme="minorHAnsi" w:cs="Arial"/>
          <w:sz w:val="22"/>
          <w:szCs w:val="22"/>
          <w:lang w:val="en-GB"/>
        </w:rPr>
        <w:t>sent to</w:t>
      </w:r>
      <w:r w:rsidR="00901CF3">
        <w:rPr>
          <w:rFonts w:asciiTheme="minorHAnsi" w:hAnsiTheme="minorHAnsi" w:cs="Arial"/>
          <w:sz w:val="22"/>
          <w:szCs w:val="22"/>
          <w:lang w:val="en-GB"/>
        </w:rPr>
        <w:t xml:space="preserve"> all </w:t>
      </w:r>
      <w:r w:rsidR="00600E1A">
        <w:rPr>
          <w:rFonts w:asciiTheme="minorHAnsi" w:hAnsiTheme="minorHAnsi" w:cs="Arial"/>
          <w:sz w:val="22"/>
          <w:szCs w:val="22"/>
          <w:lang w:val="en-GB"/>
        </w:rPr>
        <w:t xml:space="preserve">prospective </w:t>
      </w:r>
      <w:r w:rsidR="009741C6">
        <w:rPr>
          <w:rFonts w:asciiTheme="minorHAnsi" w:hAnsiTheme="minorHAnsi" w:cs="Arial"/>
          <w:sz w:val="22"/>
          <w:szCs w:val="22"/>
          <w:lang w:val="en-GB"/>
        </w:rPr>
        <w:t>b</w:t>
      </w:r>
      <w:r w:rsidR="00901CF3">
        <w:rPr>
          <w:rFonts w:asciiTheme="minorHAnsi" w:hAnsiTheme="minorHAnsi" w:cs="Arial"/>
          <w:sz w:val="22"/>
          <w:szCs w:val="22"/>
          <w:lang w:val="en-GB"/>
        </w:rPr>
        <w:t>idders</w:t>
      </w:r>
      <w:r w:rsidR="00600E1A">
        <w:rPr>
          <w:rFonts w:asciiTheme="minorHAnsi" w:hAnsiTheme="minorHAnsi" w:cs="Arial"/>
          <w:sz w:val="22"/>
          <w:szCs w:val="22"/>
          <w:lang w:val="en-GB"/>
        </w:rPr>
        <w:t xml:space="preserve"> who have received the RFP</w:t>
      </w:r>
      <w:r w:rsidR="00901CF3">
        <w:rPr>
          <w:rFonts w:asciiTheme="minorHAnsi" w:hAnsiTheme="minorHAnsi" w:cs="Arial"/>
          <w:sz w:val="22"/>
          <w:szCs w:val="22"/>
          <w:lang w:val="en-GB"/>
        </w:rPr>
        <w:t>.</w:t>
      </w:r>
    </w:p>
    <w:p w14:paraId="161E9DF3" w14:textId="77777777" w:rsidR="00EF5A4C" w:rsidRPr="002A3A8A" w:rsidRDefault="00EF5A4C" w:rsidP="002A3A8A">
      <w:pPr>
        <w:spacing w:line="280" w:lineRule="exact"/>
        <w:ind w:left="567"/>
        <w:rPr>
          <w:rFonts w:asciiTheme="minorHAnsi" w:hAnsiTheme="minorHAnsi" w:cs="Arial"/>
          <w:sz w:val="22"/>
          <w:szCs w:val="22"/>
          <w:lang w:val="en-GB"/>
        </w:rPr>
      </w:pPr>
    </w:p>
    <w:p w14:paraId="161E9DF4" w14:textId="77777777" w:rsidR="00AD70B2" w:rsidRPr="002A3A8A" w:rsidRDefault="00AD70B2"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From the date of issue of this RFP to the final selection, contact with WHO officials concerning the RFP process shall not be permitted, other than through the submission of queries and/or through a possible presentation or meeting called for by WHO, in accordance with the terms of this RFP. </w:t>
      </w:r>
    </w:p>
    <w:p w14:paraId="161E9DF5" w14:textId="77777777" w:rsidR="00AD70B2" w:rsidRDefault="00AD70B2" w:rsidP="002A3A8A">
      <w:pPr>
        <w:spacing w:line="280" w:lineRule="exact"/>
        <w:ind w:left="567"/>
        <w:rPr>
          <w:rFonts w:asciiTheme="minorHAnsi" w:hAnsiTheme="minorHAnsi" w:cs="Arial"/>
          <w:sz w:val="22"/>
          <w:szCs w:val="22"/>
          <w:lang w:val="en-GB"/>
        </w:rPr>
      </w:pPr>
    </w:p>
    <w:p w14:paraId="161E9DF6" w14:textId="325CCB47" w:rsidR="00AD70B2" w:rsidRPr="002A3A8A" w:rsidRDefault="008A7D45" w:rsidP="00F432F5">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submit</w:t>
      </w:r>
      <w:r w:rsidR="00EF5A4C">
        <w:rPr>
          <w:rFonts w:asciiTheme="minorHAnsi" w:hAnsiTheme="minorHAnsi" w:cs="Arial"/>
          <w:sz w:val="22"/>
          <w:szCs w:val="22"/>
          <w:lang w:val="en-GB"/>
        </w:rPr>
        <w:t>,</w:t>
      </w:r>
      <w:r w:rsidR="00EF5A4C" w:rsidRPr="00EF5A4C">
        <w:rPr>
          <w:rFonts w:asciiTheme="minorHAnsi" w:hAnsiTheme="minorHAnsi" w:cs="Arial"/>
          <w:sz w:val="22"/>
          <w:szCs w:val="22"/>
          <w:lang w:val="en-GB"/>
        </w:rPr>
        <w:t xml:space="preserve"> </w:t>
      </w:r>
      <w:r w:rsidR="00EF5A4C" w:rsidRPr="002A3A8A">
        <w:rPr>
          <w:rFonts w:asciiTheme="minorHAnsi" w:hAnsiTheme="minorHAnsi" w:cs="Arial"/>
          <w:sz w:val="22"/>
          <w:szCs w:val="22"/>
          <w:lang w:val="en-GB"/>
        </w:rPr>
        <w:t>in writing</w:t>
      </w:r>
      <w:r w:rsidR="00EF5A4C">
        <w:rPr>
          <w:rFonts w:asciiTheme="minorHAnsi" w:hAnsiTheme="minorHAnsi" w:cs="Arial"/>
          <w:sz w:val="22"/>
          <w:szCs w:val="22"/>
          <w:lang w:val="en-GB"/>
        </w:rPr>
        <w:t>,</w:t>
      </w:r>
      <w:r w:rsidR="00EF5A4C"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EF5A4C">
        <w:rPr>
          <w:rFonts w:asciiTheme="minorHAnsi" w:hAnsiTheme="minorHAnsi" w:cs="Arial"/>
          <w:sz w:val="22"/>
          <w:szCs w:val="22"/>
          <w:u w:val="single"/>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783F38">
        <w:rPr>
          <w:rFonts w:asciiTheme="minorHAnsi" w:hAnsiTheme="minorHAnsi" w:cs="Arial"/>
          <w:sz w:val="22"/>
          <w:szCs w:val="22"/>
          <w:lang w:val="en-GB"/>
        </w:rPr>
        <w:t>,</w:t>
      </w:r>
      <w:r w:rsidR="00EF5A4C">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later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than</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3E43C5">
        <w:rPr>
          <w:rFonts w:asciiTheme="minorHAnsi" w:hAnsiTheme="minorHAnsi" w:cs="Arial"/>
          <w:b/>
          <w:bCs/>
          <w:sz w:val="22"/>
          <w:szCs w:val="22"/>
          <w:lang w:val="en-GB"/>
        </w:rPr>
        <w:t>0</w:t>
      </w:r>
      <w:r w:rsidR="006479E4">
        <w:rPr>
          <w:rFonts w:asciiTheme="minorHAnsi" w:hAnsiTheme="minorHAnsi" w:cs="Arial"/>
          <w:b/>
          <w:bCs/>
          <w:sz w:val="22"/>
          <w:szCs w:val="22"/>
          <w:lang w:val="en-GB"/>
        </w:rPr>
        <w:t>4</w:t>
      </w:r>
      <w:r w:rsidR="002154BF">
        <w:rPr>
          <w:rFonts w:asciiTheme="minorHAnsi" w:hAnsiTheme="minorHAnsi" w:cs="Arial"/>
          <w:b/>
          <w:bCs/>
          <w:sz w:val="22"/>
          <w:szCs w:val="22"/>
          <w:lang w:val="en-GB"/>
        </w:rPr>
        <w:t>-1</w:t>
      </w:r>
      <w:r w:rsidR="0024478C">
        <w:rPr>
          <w:rFonts w:asciiTheme="minorHAnsi" w:hAnsiTheme="minorHAnsi" w:cs="Arial"/>
          <w:b/>
          <w:bCs/>
          <w:sz w:val="22"/>
          <w:szCs w:val="22"/>
          <w:lang w:val="en-GB"/>
        </w:rPr>
        <w:t>0</w:t>
      </w:r>
      <w:r w:rsidR="002154BF">
        <w:rPr>
          <w:rFonts w:asciiTheme="minorHAnsi" w:hAnsiTheme="minorHAnsi" w:cs="Arial"/>
          <w:b/>
          <w:bCs/>
          <w:sz w:val="22"/>
          <w:szCs w:val="22"/>
          <w:lang w:val="en-GB"/>
        </w:rPr>
        <w:t>-20</w:t>
      </w:r>
      <w:r w:rsidR="0024478C">
        <w:rPr>
          <w:rFonts w:asciiTheme="minorHAnsi" w:hAnsiTheme="minorHAnsi" w:cs="Arial"/>
          <w:b/>
          <w:bCs/>
          <w:sz w:val="22"/>
          <w:szCs w:val="22"/>
          <w:lang w:val="en-GB"/>
        </w:rPr>
        <w:t>20</w:t>
      </w:r>
      <w:r w:rsidR="00E80D04" w:rsidRPr="002A3A8A">
        <w:rPr>
          <w:rFonts w:asciiTheme="minorHAnsi" w:hAnsiTheme="minorHAnsi" w:cs="Arial"/>
          <w:b/>
          <w:bCs/>
          <w:sz w:val="22"/>
          <w:szCs w:val="22"/>
          <w:lang w:val="en-GB"/>
        </w:rPr>
        <w:t xml:space="preserve"> </w:t>
      </w:r>
      <w:r w:rsidR="006E663E" w:rsidRPr="002A3A8A">
        <w:rPr>
          <w:rFonts w:asciiTheme="minorHAnsi" w:hAnsiTheme="minorHAnsi" w:cs="Arial"/>
          <w:b/>
          <w:bCs/>
          <w:sz w:val="22"/>
          <w:szCs w:val="22"/>
          <w:lang w:val="en-GB"/>
        </w:rPr>
        <w:t>at</w:t>
      </w:r>
      <w:r w:rsidR="00621F9B">
        <w:rPr>
          <w:rFonts w:asciiTheme="minorHAnsi" w:hAnsiTheme="minorHAnsi" w:cs="Arial"/>
          <w:b/>
          <w:bCs/>
          <w:sz w:val="22"/>
          <w:szCs w:val="22"/>
          <w:lang w:val="en-GB"/>
        </w:rPr>
        <w:t xml:space="preserve"> </w:t>
      </w:r>
      <w:r w:rsidR="002154BF">
        <w:rPr>
          <w:rFonts w:asciiTheme="minorHAnsi" w:hAnsiTheme="minorHAnsi" w:cs="Arial"/>
          <w:b/>
          <w:bCs/>
          <w:sz w:val="22"/>
          <w:szCs w:val="22"/>
          <w:lang w:val="en-GB"/>
        </w:rPr>
        <w:t>23</w:t>
      </w:r>
      <w:r w:rsidR="00621F9B">
        <w:rPr>
          <w:rFonts w:asciiTheme="minorHAnsi" w:hAnsiTheme="minorHAnsi" w:cs="Arial"/>
          <w:b/>
          <w:bCs/>
          <w:sz w:val="22"/>
          <w:szCs w:val="22"/>
          <w:lang w:val="en-GB"/>
        </w:rPr>
        <w:t>:</w:t>
      </w:r>
      <w:r w:rsidR="002154BF">
        <w:rPr>
          <w:rFonts w:asciiTheme="minorHAnsi" w:hAnsiTheme="minorHAnsi" w:cs="Arial"/>
          <w:b/>
          <w:bCs/>
          <w:sz w:val="22"/>
          <w:szCs w:val="22"/>
          <w:lang w:val="en-GB"/>
        </w:rPr>
        <w:t>59</w:t>
      </w:r>
      <w:r w:rsidR="00621F9B">
        <w:rPr>
          <w:rFonts w:asciiTheme="minorHAnsi" w:hAnsiTheme="minorHAnsi" w:cs="Arial"/>
          <w:b/>
          <w:bCs/>
          <w:sz w:val="22"/>
          <w:szCs w:val="22"/>
          <w:lang w:val="en-GB"/>
        </w:rPr>
        <w:t xml:space="preserve"> </w:t>
      </w:r>
      <w:proofErr w:type="gramStart"/>
      <w:r w:rsidRPr="002A3A8A">
        <w:rPr>
          <w:rFonts w:asciiTheme="minorHAnsi" w:hAnsiTheme="minorHAnsi" w:cs="Arial"/>
          <w:b/>
          <w:bCs/>
          <w:sz w:val="22"/>
          <w:szCs w:val="22"/>
          <w:lang w:val="en-GB"/>
        </w:rPr>
        <w:t>hours</w:t>
      </w:r>
      <w:r w:rsidR="00E80D04" w:rsidRPr="002A3A8A">
        <w:rPr>
          <w:rFonts w:asciiTheme="minorHAnsi" w:hAnsiTheme="minorHAnsi" w:cs="Arial"/>
          <w:sz w:val="22"/>
          <w:szCs w:val="22"/>
          <w:lang w:val="en-GB"/>
        </w:rPr>
        <w:t xml:space="preserve"> </w:t>
      </w:r>
      <w:r w:rsidR="00E80D04" w:rsidRPr="002A3A8A">
        <w:rPr>
          <w:rFonts w:asciiTheme="minorHAnsi" w:hAnsiTheme="minorHAnsi" w:cs="Arial"/>
          <w:b/>
          <w:bCs/>
          <w:sz w:val="22"/>
          <w:szCs w:val="22"/>
          <w:lang w:val="en-GB"/>
        </w:rPr>
        <w:t xml:space="preserve"> </w:t>
      </w:r>
      <w:r w:rsidR="002154BF">
        <w:rPr>
          <w:rFonts w:asciiTheme="minorHAnsi" w:hAnsiTheme="minorHAnsi" w:cs="Arial"/>
          <w:b/>
          <w:bCs/>
          <w:sz w:val="22"/>
          <w:szCs w:val="22"/>
          <w:lang w:val="en-GB"/>
        </w:rPr>
        <w:t>Geneva</w:t>
      </w:r>
      <w:proofErr w:type="gramEnd"/>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t</w:t>
      </w:r>
      <w:r w:rsidRPr="002A3A8A">
        <w:rPr>
          <w:rFonts w:asciiTheme="minorHAnsi" w:hAnsiTheme="minorHAnsi" w:cs="Arial"/>
          <w:b/>
          <w:bCs/>
          <w:sz w:val="22"/>
          <w:szCs w:val="22"/>
          <w:lang w:val="en-GB"/>
        </w:rPr>
        <w: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by email </w:t>
      </w:r>
      <w:r w:rsidR="00991C1B" w:rsidRPr="002A3A8A">
        <w:rPr>
          <w:rFonts w:asciiTheme="minorHAnsi" w:hAnsiTheme="minorHAnsi" w:cs="Arial"/>
          <w:sz w:val="22"/>
          <w:szCs w:val="22"/>
          <w:lang w:val="en-GB"/>
        </w:rPr>
        <w:t>a</w:t>
      </w:r>
      <w:r w:rsidRPr="002A3A8A">
        <w:rPr>
          <w:rFonts w:asciiTheme="minorHAnsi" w:hAnsiTheme="minorHAnsi" w:cs="Arial"/>
          <w:sz w:val="22"/>
          <w:szCs w:val="22"/>
          <w:lang w:val="en-GB"/>
        </w:rPr>
        <w:t>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following</w:t>
      </w:r>
      <w:r w:rsidR="00E80D04" w:rsidRPr="002A3A8A">
        <w:rPr>
          <w:rFonts w:asciiTheme="minorHAnsi" w:hAnsiTheme="minorHAnsi" w:cs="Arial"/>
          <w:sz w:val="22"/>
          <w:szCs w:val="22"/>
          <w:lang w:val="en-GB"/>
        </w:rPr>
        <w:t xml:space="preserve"> </w:t>
      </w:r>
      <w:r w:rsidR="00581EFE">
        <w:rPr>
          <w:rFonts w:asciiTheme="minorHAnsi" w:hAnsiTheme="minorHAnsi" w:cs="Arial"/>
          <w:sz w:val="22"/>
          <w:szCs w:val="22"/>
          <w:lang w:val="en-GB"/>
        </w:rPr>
        <w:t xml:space="preserve">email </w:t>
      </w:r>
      <w:r w:rsidRPr="002A3A8A">
        <w:rPr>
          <w:rFonts w:asciiTheme="minorHAnsi" w:hAnsiTheme="minorHAnsi" w:cs="Arial"/>
          <w:sz w:val="22"/>
          <w:szCs w:val="22"/>
          <w:lang w:val="en-GB"/>
        </w:rPr>
        <w:t>address:</w:t>
      </w:r>
    </w:p>
    <w:p w14:paraId="161E9DF7" w14:textId="77777777" w:rsidR="006E663E" w:rsidRPr="002A3A8A" w:rsidRDefault="006E663E" w:rsidP="002A3A8A">
      <w:pPr>
        <w:spacing w:line="280" w:lineRule="exact"/>
        <w:ind w:left="567"/>
        <w:rPr>
          <w:rFonts w:asciiTheme="minorHAnsi" w:hAnsiTheme="minorHAnsi" w:cs="Arial"/>
          <w:sz w:val="22"/>
          <w:szCs w:val="22"/>
          <w:lang w:val="en-GB"/>
        </w:rPr>
      </w:pPr>
    </w:p>
    <w:p w14:paraId="161E9DF8" w14:textId="4C3546AF" w:rsidR="008A7D45" w:rsidRPr="002A3A8A" w:rsidRDefault="00827C01" w:rsidP="002A3A8A">
      <w:pPr>
        <w:spacing w:line="280" w:lineRule="exact"/>
        <w:ind w:left="567"/>
        <w:jc w:val="center"/>
        <w:rPr>
          <w:rFonts w:asciiTheme="minorHAnsi" w:hAnsiTheme="minorHAnsi" w:cs="Arial"/>
          <w:b/>
          <w:bCs/>
          <w:sz w:val="22"/>
          <w:szCs w:val="22"/>
          <w:lang w:val="en-GB"/>
        </w:rPr>
      </w:pPr>
      <w:r>
        <w:rPr>
          <w:rFonts w:asciiTheme="minorHAnsi" w:hAnsiTheme="minorHAnsi" w:cs="Arial"/>
          <w:b/>
          <w:bCs/>
          <w:sz w:val="22"/>
          <w:szCs w:val="22"/>
          <w:lang w:val="en-GB"/>
        </w:rPr>
        <w:t>assistivetechnology</w:t>
      </w:r>
      <w:r w:rsidR="008B2554">
        <w:rPr>
          <w:rFonts w:asciiTheme="minorHAnsi" w:hAnsiTheme="minorHAnsi" w:cs="Arial"/>
          <w:b/>
          <w:bCs/>
          <w:sz w:val="22"/>
          <w:szCs w:val="22"/>
          <w:lang w:val="en-GB"/>
        </w:rPr>
        <w:t>@who.int</w:t>
      </w:r>
      <w:r w:rsidR="00E80D04" w:rsidRPr="002A3A8A">
        <w:rPr>
          <w:rFonts w:asciiTheme="minorHAnsi" w:hAnsiTheme="minorHAnsi" w:cs="Arial"/>
          <w:b/>
          <w:bCs/>
          <w:sz w:val="22"/>
          <w:szCs w:val="22"/>
          <w:lang w:val="en-GB"/>
        </w:rPr>
        <w:t>.</w:t>
      </w:r>
    </w:p>
    <w:p w14:paraId="161E9DF9" w14:textId="77777777" w:rsidR="00AD70B2" w:rsidRPr="002A3A8A" w:rsidRDefault="00AD70B2" w:rsidP="00AD70B2">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(use Bid reference in subject line )</w:t>
      </w:r>
    </w:p>
    <w:p w14:paraId="161E9DFA" w14:textId="77777777" w:rsidR="004F4243" w:rsidRDefault="00EF5A4C" w:rsidP="002A3A8A">
      <w:pPr>
        <w:pStyle w:val="BodyText"/>
        <w:keepLines w:val="0"/>
        <w:widowControl/>
        <w:spacing w:after="0" w:line="280" w:lineRule="exact"/>
        <w:ind w:left="567"/>
        <w:jc w:val="both"/>
        <w:rPr>
          <w:rFonts w:asciiTheme="minorHAnsi" w:hAnsiTheme="minorHAnsi" w:cs="Arial"/>
          <w:sz w:val="22"/>
          <w:szCs w:val="22"/>
        </w:rPr>
      </w:pPr>
      <w:r>
        <w:rPr>
          <w:rFonts w:asciiTheme="minorHAnsi" w:hAnsiTheme="minorHAnsi" w:cs="Arial"/>
          <w:sz w:val="22"/>
          <w:szCs w:val="22"/>
        </w:rPr>
        <w:t xml:space="preserve">To be complete, a proposal shall </w:t>
      </w:r>
      <w:r w:rsidR="004F4243">
        <w:rPr>
          <w:rFonts w:asciiTheme="minorHAnsi" w:hAnsiTheme="minorHAnsi" w:cs="Arial"/>
          <w:sz w:val="22"/>
          <w:szCs w:val="22"/>
        </w:rPr>
        <w:t>include:</w:t>
      </w:r>
    </w:p>
    <w:p w14:paraId="161E9DFC" w14:textId="44631201" w:rsidR="004F4243" w:rsidRPr="009F42FE" w:rsidRDefault="009039E5" w:rsidP="009F42FE">
      <w:pPr>
        <w:pStyle w:val="BodyText"/>
        <w:keepLines w:val="0"/>
        <w:widowControl/>
        <w:numPr>
          <w:ilvl w:val="0"/>
          <w:numId w:val="35"/>
        </w:numPr>
        <w:spacing w:after="0" w:line="280" w:lineRule="exact"/>
        <w:jc w:val="both"/>
        <w:rPr>
          <w:rFonts w:asciiTheme="minorHAnsi" w:hAnsiTheme="minorHAnsi" w:cs="Arial"/>
          <w:sz w:val="22"/>
          <w:szCs w:val="22"/>
        </w:rPr>
      </w:pPr>
      <w:r>
        <w:rPr>
          <w:rFonts w:asciiTheme="minorHAnsi" w:hAnsiTheme="minorHAnsi" w:cs="Arial"/>
          <w:sz w:val="22"/>
          <w:szCs w:val="22"/>
        </w:rPr>
        <w:t xml:space="preserve">All </w:t>
      </w:r>
      <w:r w:rsidR="009F42FE">
        <w:rPr>
          <w:rFonts w:asciiTheme="minorHAnsi" w:hAnsiTheme="minorHAnsi" w:cs="Arial"/>
          <w:sz w:val="22"/>
          <w:szCs w:val="22"/>
        </w:rPr>
        <w:t xml:space="preserve">contents required </w:t>
      </w:r>
      <w:r w:rsidR="004F4243">
        <w:rPr>
          <w:rFonts w:asciiTheme="minorHAnsi" w:hAnsiTheme="minorHAnsi" w:cs="Arial"/>
          <w:sz w:val="22"/>
          <w:szCs w:val="22"/>
        </w:rPr>
        <w:t>under part 2 above</w:t>
      </w:r>
      <w:r w:rsidR="00EF5DE1">
        <w:rPr>
          <w:rFonts w:asciiTheme="minorHAnsi" w:hAnsiTheme="minorHAnsi" w:cs="Arial"/>
          <w:sz w:val="22"/>
          <w:szCs w:val="22"/>
        </w:rPr>
        <w:t>.</w:t>
      </w:r>
    </w:p>
    <w:p w14:paraId="161E9DFD" w14:textId="77777777" w:rsidR="004F4243" w:rsidRPr="002A3A8A" w:rsidRDefault="004F4243" w:rsidP="00683E97">
      <w:pPr>
        <w:pStyle w:val="BodyText"/>
        <w:keepLines w:val="0"/>
        <w:widowControl/>
        <w:numPr>
          <w:ilvl w:val="0"/>
          <w:numId w:val="35"/>
        </w:numPr>
        <w:spacing w:after="0" w:line="280" w:lineRule="exact"/>
        <w:jc w:val="both"/>
        <w:rPr>
          <w:rFonts w:asciiTheme="minorHAnsi" w:hAnsiTheme="minorHAnsi" w:cs="Arial"/>
          <w:sz w:val="22"/>
          <w:szCs w:val="22"/>
        </w:rPr>
      </w:pPr>
      <w:r>
        <w:rPr>
          <w:rFonts w:asciiTheme="minorHAnsi" w:hAnsiTheme="minorHAnsi" w:cs="Arial"/>
          <w:sz w:val="22"/>
          <w:szCs w:val="22"/>
        </w:rPr>
        <w:t xml:space="preserve">Annex 2 , duly completed and signed </w:t>
      </w:r>
      <w:r w:rsidRPr="002A3A8A">
        <w:rPr>
          <w:rFonts w:asciiTheme="minorHAnsi" w:hAnsiTheme="minorHAnsi" w:cs="Arial"/>
          <w:sz w:val="22"/>
          <w:szCs w:val="22"/>
        </w:rPr>
        <w:t xml:space="preserve">by a person or persons duly authorized to represent the bidder, to submit a proposal and to bind the bidder to the terms of this RFP. </w:t>
      </w:r>
    </w:p>
    <w:p w14:paraId="161E9DFE" w14:textId="77777777" w:rsidR="004F4243" w:rsidRDefault="004F4243" w:rsidP="002A3A8A">
      <w:pPr>
        <w:pStyle w:val="BodyText"/>
        <w:keepLines w:val="0"/>
        <w:widowControl/>
        <w:spacing w:after="0" w:line="280" w:lineRule="exact"/>
        <w:ind w:left="567"/>
        <w:jc w:val="both"/>
        <w:rPr>
          <w:rFonts w:asciiTheme="minorHAnsi" w:hAnsiTheme="minorHAnsi" w:cs="Arial"/>
          <w:sz w:val="22"/>
          <w:szCs w:val="22"/>
        </w:rPr>
      </w:pPr>
    </w:p>
    <w:p w14:paraId="161E9DFF" w14:textId="4E5AC8AA" w:rsidR="008A7D45" w:rsidRPr="002A3A8A" w:rsidRDefault="008A7D45" w:rsidP="004F4243">
      <w:pPr>
        <w:pStyle w:val="BodyText"/>
        <w:keepLines w:val="0"/>
        <w:widowControl/>
        <w:spacing w:after="0" w:line="280" w:lineRule="exact"/>
        <w:ind w:left="567"/>
        <w:jc w:val="both"/>
        <w:rPr>
          <w:rFonts w:asciiTheme="minorHAnsi" w:hAnsiTheme="minorHAnsi" w:cs="Arial"/>
          <w:sz w:val="22"/>
          <w:szCs w:val="22"/>
        </w:rPr>
      </w:pPr>
      <w:r w:rsidRPr="002A3A8A">
        <w:rPr>
          <w:rFonts w:asciiTheme="minorHAnsi" w:hAnsiTheme="minorHAnsi" w:cs="Arial"/>
          <w:sz w:val="22"/>
          <w:szCs w:val="22"/>
        </w:rPr>
        <w:t>Each</w:t>
      </w:r>
      <w:r w:rsidR="00E80D04" w:rsidRPr="002A3A8A">
        <w:rPr>
          <w:rFonts w:asciiTheme="minorHAnsi" w:hAnsiTheme="minorHAnsi" w:cs="Arial"/>
          <w:sz w:val="22"/>
          <w:szCs w:val="22"/>
        </w:rPr>
        <w:t xml:space="preserve"> </w:t>
      </w:r>
      <w:r w:rsidRPr="002A3A8A">
        <w:rPr>
          <w:rFonts w:asciiTheme="minorHAnsi" w:hAnsiTheme="minorHAnsi" w:cs="Arial"/>
          <w:sz w:val="22"/>
          <w:szCs w:val="22"/>
        </w:rPr>
        <w:t>proposal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shall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be</w:t>
      </w:r>
      <w:r w:rsidR="00E80D04" w:rsidRPr="002A3A8A">
        <w:rPr>
          <w:rFonts w:asciiTheme="minorHAnsi" w:hAnsiTheme="minorHAnsi" w:cs="Arial"/>
          <w:sz w:val="22"/>
          <w:szCs w:val="22"/>
        </w:rPr>
        <w:t xml:space="preserve"> </w:t>
      </w:r>
      <w:r w:rsidRPr="002A3A8A">
        <w:rPr>
          <w:rFonts w:asciiTheme="minorHAnsi" w:hAnsiTheme="minorHAnsi" w:cs="Arial"/>
          <w:sz w:val="22"/>
          <w:szCs w:val="22"/>
        </w:rPr>
        <w:t>marked</w:t>
      </w:r>
      <w:r w:rsidR="00E80D04" w:rsidRPr="002A3A8A">
        <w:rPr>
          <w:rFonts w:asciiTheme="minorHAnsi" w:hAnsiTheme="minorHAnsi" w:cs="Arial"/>
          <w:sz w:val="22"/>
          <w:szCs w:val="22"/>
        </w:rPr>
        <w:t xml:space="preserve"> </w:t>
      </w:r>
      <w:r w:rsidRPr="002A3A8A">
        <w:rPr>
          <w:rFonts w:asciiTheme="minorHAnsi" w:hAnsiTheme="minorHAnsi" w:cs="Arial"/>
          <w:sz w:val="22"/>
          <w:szCs w:val="22"/>
        </w:rPr>
        <w:t>Ref:</w:t>
      </w:r>
      <w:r w:rsidR="00E80D04" w:rsidRPr="002A3A8A">
        <w:rPr>
          <w:rFonts w:asciiTheme="minorHAnsi" w:hAnsiTheme="minorHAnsi" w:cs="Arial"/>
          <w:sz w:val="22"/>
          <w:szCs w:val="22"/>
        </w:rPr>
        <w:t xml:space="preserve">  </w:t>
      </w:r>
      <w:sdt>
        <w:sdtPr>
          <w:rPr>
            <w:rFonts w:asciiTheme="minorHAnsi" w:hAnsiTheme="minorHAnsi" w:cstheme="minorBidi"/>
            <w:bCs/>
            <w:sz w:val="22"/>
            <w:szCs w:val="22"/>
          </w:rPr>
          <w:alias w:val="Bid Reference"/>
          <w:tag w:val="Bid Reference"/>
          <w:id w:val="1818992499"/>
          <w:dataBinding w:prefixMappings="xmlns:ns0='http://schemas.microsoft.com/office/2006/coverPageProps' " w:xpath="/ns0:CoverPageProperties[1]/ns0:Abstract[1]" w:storeItemID="{55AF091B-3C7A-41E3-B477-F2FDAA23CFDA}"/>
          <w:text/>
        </w:sdtPr>
        <w:sdtEndPr/>
        <w:sdtContent>
          <w:r w:rsidR="00680F2E">
            <w:rPr>
              <w:rFonts w:asciiTheme="minorHAnsi" w:hAnsiTheme="minorHAnsi" w:cstheme="minorBidi"/>
              <w:bCs/>
              <w:sz w:val="22"/>
              <w:szCs w:val="22"/>
            </w:rPr>
            <w:t>2020|M</w:t>
          </w:r>
          <w:r w:rsidR="009F42FE">
            <w:rPr>
              <w:rFonts w:asciiTheme="minorHAnsi" w:hAnsiTheme="minorHAnsi" w:cstheme="minorBidi"/>
              <w:bCs/>
              <w:sz w:val="22"/>
              <w:szCs w:val="22"/>
            </w:rPr>
            <w:t>HP</w:t>
          </w:r>
          <w:r w:rsidR="00680F2E">
            <w:rPr>
              <w:rFonts w:asciiTheme="minorHAnsi" w:hAnsiTheme="minorHAnsi" w:cstheme="minorBidi"/>
              <w:bCs/>
              <w:sz w:val="22"/>
              <w:szCs w:val="22"/>
            </w:rPr>
            <w:t>|HPS|002</w:t>
          </w:r>
        </w:sdtContent>
      </w:sdt>
      <w:r w:rsidR="00E80D04" w:rsidRPr="002A3A8A">
        <w:rPr>
          <w:rFonts w:asciiTheme="minorHAnsi" w:hAnsiTheme="minorHAnsi" w:cs="Arial"/>
          <w:sz w:val="22"/>
          <w:szCs w:val="22"/>
        </w:rPr>
        <w:t xml:space="preserve">  </w:t>
      </w:r>
      <w:r w:rsidR="004F4243">
        <w:rPr>
          <w:rFonts w:asciiTheme="minorHAnsi" w:hAnsiTheme="minorHAnsi" w:cs="Arial"/>
          <w:sz w:val="22"/>
          <w:szCs w:val="22"/>
        </w:rPr>
        <w:t>.</w:t>
      </w:r>
    </w:p>
    <w:p w14:paraId="161E9E00" w14:textId="77777777" w:rsidR="008A7D45" w:rsidRPr="002A3A8A" w:rsidRDefault="004F4243" w:rsidP="004F4243">
      <w:pPr>
        <w:pStyle w:val="BodyText"/>
        <w:keepLines w:val="0"/>
        <w:widowControl/>
        <w:tabs>
          <w:tab w:val="left" w:pos="8060"/>
        </w:tabs>
        <w:spacing w:after="0" w:line="280" w:lineRule="exact"/>
        <w:ind w:left="567"/>
        <w:jc w:val="both"/>
        <w:rPr>
          <w:rFonts w:asciiTheme="minorHAnsi" w:hAnsiTheme="minorHAnsi" w:cs="Arial"/>
          <w:sz w:val="22"/>
          <w:szCs w:val="22"/>
        </w:rPr>
      </w:pPr>
      <w:r>
        <w:rPr>
          <w:rFonts w:asciiTheme="minorHAnsi" w:hAnsiTheme="minorHAnsi" w:cs="Arial"/>
          <w:sz w:val="22"/>
          <w:szCs w:val="22"/>
        </w:rPr>
        <w:tab/>
      </w:r>
    </w:p>
    <w:p w14:paraId="161E9E01"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000A273B">
        <w:rPr>
          <w:rFonts w:asciiTheme="minorHAnsi" w:hAnsiTheme="minorHAnsi" w:cs="Arial"/>
          <w:sz w:val="22"/>
          <w:szCs w:val="22"/>
          <w:lang w:val="en-GB"/>
        </w:rPr>
        <w:t>writing before the above closing date and time.</w:t>
      </w:r>
    </w:p>
    <w:p w14:paraId="161E9E02" w14:textId="77777777" w:rsidR="008A7D45" w:rsidRPr="002A3A8A" w:rsidRDefault="008A7D45" w:rsidP="002A3A8A">
      <w:pPr>
        <w:spacing w:line="280" w:lineRule="exact"/>
        <w:ind w:left="567"/>
        <w:rPr>
          <w:rFonts w:asciiTheme="minorHAnsi" w:hAnsiTheme="minorHAnsi" w:cs="Arial"/>
          <w:sz w:val="22"/>
          <w:szCs w:val="22"/>
          <w:lang w:val="en-GB"/>
        </w:rPr>
      </w:pPr>
    </w:p>
    <w:p w14:paraId="161E9E03" w14:textId="77777777" w:rsidR="00581EFE" w:rsidRPr="002A3A8A" w:rsidRDefault="00621F9B" w:rsidP="002A3A8A">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Any proposal received by WHO after the closing date for submission of proposals may be rejected</w:t>
      </w:r>
      <w:r w:rsidR="00581EFE" w:rsidRPr="002A3A8A">
        <w:rPr>
          <w:rFonts w:asciiTheme="minorHAnsi" w:hAnsiTheme="minorHAnsi" w:cs="Arial"/>
          <w:sz w:val="22"/>
          <w:szCs w:val="22"/>
          <w:lang w:val="en-GB"/>
        </w:rPr>
        <w:t>. Bidders are therefore advised to ensure that they have taken all steps to submit their proposals in advance of the above closing date and time.</w:t>
      </w:r>
    </w:p>
    <w:p w14:paraId="161E9E04"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lastRenderedPageBreak/>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outlined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must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90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calendar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shorter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exceptional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circumstances,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granting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however,</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be 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p>
    <w:p w14:paraId="161E9E05" w14:textId="77777777" w:rsidR="008A7D45" w:rsidRPr="002A3A8A" w:rsidRDefault="008A7D45" w:rsidP="002A3A8A">
      <w:pPr>
        <w:spacing w:line="280" w:lineRule="exact"/>
        <w:ind w:left="567"/>
        <w:rPr>
          <w:rFonts w:asciiTheme="minorHAnsi" w:hAnsiTheme="minorHAnsi" w:cs="Arial"/>
          <w:sz w:val="22"/>
          <w:szCs w:val="22"/>
          <w:lang w:val="en-GB"/>
        </w:rPr>
      </w:pPr>
    </w:p>
    <w:p w14:paraId="161E9E06"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mentioned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00574738">
        <w:rPr>
          <w:rFonts w:asciiTheme="minorHAnsi" w:hAnsiTheme="minorHAnsi" w:cs="Arial"/>
          <w:sz w:val="22"/>
          <w:szCs w:val="22"/>
          <w:lang w:val="en-GB"/>
        </w:rPr>
        <w:t>at the</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email address</w:t>
      </w:r>
      <w:r w:rsidR="00574738">
        <w:rPr>
          <w:rFonts w:asciiTheme="minorHAnsi" w:hAnsiTheme="minorHAnsi" w:cs="Arial"/>
          <w:sz w:val="22"/>
          <w:szCs w:val="22"/>
          <w:lang w:val="en-GB"/>
        </w:rPr>
        <w:t xml:space="preserve"> indicated above</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574738">
        <w:rPr>
          <w:rFonts w:asciiTheme="minorHAnsi" w:hAnsiTheme="minorHAnsi" w:cs="Arial"/>
          <w:sz w:val="22"/>
          <w:szCs w:val="22"/>
          <w:lang w:val="en-GB"/>
        </w:rPr>
        <w:t xml:space="preserve"> for submission of proposals</w:t>
      </w:r>
      <w:r w:rsidRPr="002A3A8A">
        <w:rPr>
          <w:rFonts w:asciiTheme="minorHAnsi" w:hAnsiTheme="minorHAnsi" w:cs="Arial"/>
          <w:sz w:val="22"/>
          <w:szCs w:val="22"/>
          <w:lang w:val="en-GB"/>
        </w:rPr>
        <w:t>.</w:t>
      </w:r>
    </w:p>
    <w:p w14:paraId="161E9E07" w14:textId="77777777" w:rsidR="008A7D45" w:rsidRPr="002A3A8A" w:rsidRDefault="008A7D45" w:rsidP="002A3A8A">
      <w:pPr>
        <w:spacing w:line="280" w:lineRule="exact"/>
        <w:ind w:left="567"/>
        <w:rPr>
          <w:rFonts w:asciiTheme="minorHAnsi" w:hAnsiTheme="minorHAnsi" w:cs="Arial"/>
          <w:sz w:val="22"/>
          <w:szCs w:val="22"/>
          <w:lang w:val="en-GB"/>
        </w:rPr>
      </w:pPr>
    </w:p>
    <w:p w14:paraId="161E9E08"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issued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A728CE">
        <w:rPr>
          <w:rFonts w:asciiTheme="minorHAnsi" w:hAnsiTheme="minorHAnsi" w:cs="Arial"/>
          <w:sz w:val="22"/>
          <w:szCs w:val="22"/>
          <w:lang w:val="en-GB"/>
        </w:rPr>
        <w:t xml:space="preserve"> </w:t>
      </w:r>
      <w:r w:rsidR="00621F9B">
        <w:rPr>
          <w:rFonts w:asciiTheme="minorHAnsi" w:hAnsiTheme="minorHAnsi" w:cs="Arial"/>
          <w:sz w:val="22"/>
          <w:szCs w:val="22"/>
          <w:lang w:val="en-GB"/>
        </w:rPr>
        <w:t xml:space="preserve">allowing </w:t>
      </w:r>
      <w:r w:rsidR="00C82868">
        <w:rPr>
          <w:rFonts w:asciiTheme="minorHAnsi" w:hAnsiTheme="minorHAnsi" w:cs="Arial"/>
          <w:sz w:val="22"/>
          <w:szCs w:val="22"/>
          <w:lang w:val="en-GB"/>
        </w:rPr>
        <w:t xml:space="preserve">such </w:t>
      </w:r>
      <w:r w:rsidR="00C82868" w:rsidRPr="002A3A8A">
        <w:rPr>
          <w:rFonts w:asciiTheme="minorHAnsi" w:hAnsiTheme="minorHAnsi" w:cs="Arial"/>
          <w:sz w:val="22"/>
          <w:szCs w:val="22"/>
          <w:lang w:val="en-GB"/>
        </w:rPr>
        <w:t>modifications</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161E9E09" w14:textId="77777777" w:rsidR="008A7D45" w:rsidRPr="002A3A8A" w:rsidRDefault="008A7D45" w:rsidP="002A3A8A">
      <w:pPr>
        <w:spacing w:line="280" w:lineRule="exact"/>
        <w:ind w:left="567"/>
        <w:rPr>
          <w:rFonts w:asciiTheme="minorHAnsi" w:hAnsiTheme="minorHAnsi" w:cs="Arial"/>
          <w:sz w:val="22"/>
          <w:szCs w:val="22"/>
          <w:lang w:val="en-GB"/>
        </w:rPr>
      </w:pPr>
    </w:p>
    <w:p w14:paraId="161E9E0A"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interval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between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expiration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always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p>
    <w:p w14:paraId="161E9E0B" w14:textId="77777777" w:rsidR="008A7D45" w:rsidRPr="002A3A8A" w:rsidRDefault="008A7D45" w:rsidP="002A3A8A">
      <w:pPr>
        <w:tabs>
          <w:tab w:val="left" w:pos="3315"/>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b/>
      </w:r>
    </w:p>
    <w:p w14:paraId="161E9E0C"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initiative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could,</w:t>
      </w:r>
      <w:r w:rsidR="00E80D04" w:rsidRPr="002A3A8A">
        <w:rPr>
          <w:rFonts w:asciiTheme="minorHAnsi" w:hAnsiTheme="minorHAnsi" w:cs="Arial"/>
          <w:sz w:val="22"/>
          <w:szCs w:val="22"/>
          <w:lang w:val="en-GB"/>
        </w:rPr>
        <w:t xml:space="preserve"> </w:t>
      </w:r>
      <w:r w:rsidRPr="002A3A8A">
        <w:rPr>
          <w:rFonts w:asciiTheme="minorHAnsi" w:hAnsiTheme="minorHAnsi" w:cs="Arial"/>
          <w:i/>
          <w:iCs/>
          <w:sz w:val="22"/>
          <w:szCs w:val="22"/>
          <w:u w:val="single"/>
          <w:lang w:val="en-GB"/>
        </w:rPr>
        <w:t>inter</w:t>
      </w:r>
      <w:r w:rsidR="00E80D04" w:rsidRPr="002A3A8A">
        <w:rPr>
          <w:rFonts w:asciiTheme="minorHAnsi" w:hAnsiTheme="minorHAnsi" w:cs="Arial"/>
          <w:i/>
          <w:iCs/>
          <w:sz w:val="22"/>
          <w:szCs w:val="22"/>
          <w:lang w:val="en-GB"/>
        </w:rPr>
        <w:t xml:space="preserve"> </w:t>
      </w:r>
      <w:r w:rsidRPr="002A3A8A">
        <w:rPr>
          <w:rFonts w:asciiTheme="minorHAnsi" w:hAnsiTheme="minorHAnsi" w:cs="Arial"/>
          <w:i/>
          <w:iCs/>
          <w:sz w:val="22"/>
          <w:szCs w:val="22"/>
          <w:u w:val="single"/>
          <w:lang w:val="en-GB"/>
        </w:rPr>
        <w:t>alia</w:t>
      </w:r>
      <w:r w:rsidRPr="002A3A8A">
        <w:rPr>
          <w:rFonts w:asciiTheme="minorHAnsi" w:hAnsiTheme="minorHAnsi" w:cs="Arial"/>
          <w:sz w:val="22"/>
          <w:szCs w:val="22"/>
          <w:u w:val="single"/>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requirements,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timeline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expectations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p>
    <w:p w14:paraId="161E9E0D" w14:textId="77777777" w:rsidR="008A7D45" w:rsidRPr="002A3A8A" w:rsidRDefault="008A7D45" w:rsidP="002A3A8A">
      <w:pPr>
        <w:spacing w:line="280" w:lineRule="exact"/>
        <w:ind w:left="567"/>
        <w:rPr>
          <w:rFonts w:asciiTheme="minorHAnsi" w:hAnsiTheme="minorHAnsi" w:cs="Arial"/>
          <w:sz w:val="22"/>
          <w:szCs w:val="22"/>
          <w:lang w:val="en-GB"/>
        </w:rPr>
      </w:pPr>
    </w:p>
    <w:p w14:paraId="161E9E0E" w14:textId="77777777" w:rsidR="008A7D45"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applicable,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accordingly.</w:t>
      </w:r>
      <w:r w:rsidR="00E80D04" w:rsidRPr="002A3A8A">
        <w:rPr>
          <w:rFonts w:asciiTheme="minorHAnsi" w:hAnsiTheme="minorHAnsi" w:cs="Arial"/>
          <w:sz w:val="22"/>
          <w:szCs w:val="22"/>
          <w:lang w:val="en-GB"/>
        </w:rPr>
        <w:t xml:space="preserve"> </w:t>
      </w:r>
    </w:p>
    <w:p w14:paraId="161E9E0F" w14:textId="77777777" w:rsidR="00581EFE" w:rsidRDefault="00581EFE" w:rsidP="002A3A8A">
      <w:pPr>
        <w:spacing w:line="280" w:lineRule="exact"/>
        <w:ind w:left="567"/>
        <w:rPr>
          <w:rFonts w:asciiTheme="minorHAnsi" w:hAnsiTheme="minorHAnsi" w:cs="Arial"/>
          <w:sz w:val="22"/>
          <w:szCs w:val="22"/>
          <w:lang w:val="en-GB"/>
        </w:rPr>
      </w:pPr>
    </w:p>
    <w:p w14:paraId="161E9E10" w14:textId="77777777" w:rsidR="00683E97" w:rsidRDefault="00581EFE" w:rsidP="00C82868">
      <w:pPr>
        <w:spacing w:line="280" w:lineRule="exact"/>
        <w:ind w:left="567"/>
        <w:rPr>
          <w:rStyle w:val="Hyperlink"/>
          <w:rFonts w:asciiTheme="minorHAnsi" w:hAnsiTheme="minorHAnsi" w:cs="Arial"/>
          <w:color w:val="auto"/>
          <w:sz w:val="22"/>
          <w:szCs w:val="22"/>
          <w:u w:val="none"/>
        </w:rPr>
      </w:pPr>
      <w:r w:rsidRPr="0061744C">
        <w:rPr>
          <w:rFonts w:asciiTheme="minorHAnsi" w:hAnsiTheme="minorHAnsi" w:cs="Arial"/>
          <w:sz w:val="22"/>
          <w:szCs w:val="22"/>
        </w:rPr>
        <w:t xml:space="preserve">All bidders must adhere to the UN Supplier Code of Conduct, which is available </w:t>
      </w:r>
      <w:r w:rsidR="008906D9">
        <w:rPr>
          <w:rFonts w:asciiTheme="minorHAnsi" w:hAnsiTheme="minorHAnsi" w:cs="Arial"/>
          <w:sz w:val="22"/>
          <w:szCs w:val="22"/>
        </w:rPr>
        <w:t xml:space="preserve">on the WHO procurement website at </w:t>
      </w:r>
      <w:hyperlink r:id="rId12" w:history="1">
        <w:r w:rsidR="00591FD3" w:rsidRPr="003E36EA">
          <w:rPr>
            <w:rStyle w:val="Hyperlink"/>
            <w:rFonts w:asciiTheme="minorHAnsi" w:hAnsiTheme="minorHAnsi" w:cs="Arial"/>
            <w:sz w:val="22"/>
            <w:szCs w:val="22"/>
          </w:rPr>
          <w:t>http://www.who.int/about/finances-accountability/procurement/en/</w:t>
        </w:r>
      </w:hyperlink>
      <w:r w:rsidR="00591FD3">
        <w:rPr>
          <w:rStyle w:val="Hyperlink"/>
          <w:rFonts w:asciiTheme="minorHAnsi" w:hAnsiTheme="minorHAnsi" w:cs="Arial"/>
          <w:color w:val="0070C0"/>
          <w:sz w:val="22"/>
          <w:szCs w:val="22"/>
        </w:rPr>
        <w:t xml:space="preserve">. </w:t>
      </w:r>
      <w:r w:rsidR="00683E97">
        <w:rPr>
          <w:rStyle w:val="Hyperlink"/>
          <w:rFonts w:asciiTheme="minorHAnsi" w:hAnsiTheme="minorHAnsi" w:cs="Arial"/>
          <w:color w:val="auto"/>
          <w:sz w:val="22"/>
          <w:szCs w:val="22"/>
          <w:u w:val="none"/>
        </w:rPr>
        <w:t xml:space="preserve"> </w:t>
      </w:r>
      <w:r w:rsidRPr="0061744C">
        <w:rPr>
          <w:rStyle w:val="Hyperlink"/>
          <w:rFonts w:asciiTheme="minorHAnsi" w:hAnsiTheme="minorHAnsi" w:cs="Arial"/>
          <w:color w:val="auto"/>
          <w:sz w:val="22"/>
          <w:szCs w:val="22"/>
          <w:u w:val="none"/>
        </w:rPr>
        <w:t xml:space="preserve"> </w:t>
      </w:r>
    </w:p>
    <w:p w14:paraId="161E9E11" w14:textId="77777777" w:rsidR="00591FD3" w:rsidRDefault="00591FD3" w:rsidP="00683E97">
      <w:pPr>
        <w:spacing w:line="280" w:lineRule="exact"/>
        <w:ind w:left="567"/>
        <w:rPr>
          <w:ins w:id="9" w:author="PIERCY, Kenneth Charles" w:date="2018-03-20T17:00:00Z"/>
          <w:rStyle w:val="Hyperlink"/>
          <w:rFonts w:asciiTheme="minorHAnsi" w:hAnsiTheme="minorHAnsi" w:cs="Arial"/>
          <w:color w:val="auto"/>
          <w:sz w:val="22"/>
          <w:szCs w:val="22"/>
          <w:u w:val="none"/>
        </w:rPr>
      </w:pPr>
    </w:p>
    <w:p w14:paraId="161E9E12" w14:textId="77777777" w:rsidR="008A7D45" w:rsidRDefault="008A7D45">
      <w:pPr>
        <w:autoSpaceDE w:val="0"/>
        <w:autoSpaceDN w:val="0"/>
        <w:adjustRightInd w:val="0"/>
        <w:ind w:left="567"/>
        <w:rPr>
          <w:ins w:id="10" w:author="MIJUSKOVIC, Uros" w:date="2018-03-27T15:50:00Z"/>
          <w:rFonts w:asciiTheme="minorHAnsi" w:hAnsiTheme="minorHAnsi" w:cs="Arial"/>
          <w:sz w:val="22"/>
          <w:szCs w:val="22"/>
          <w:lang w:val="en-GB"/>
        </w:rPr>
      </w:pPr>
    </w:p>
    <w:p w14:paraId="161E9E13" w14:textId="77777777" w:rsidR="001371C2" w:rsidRPr="002A3A8A" w:rsidRDefault="001371C2">
      <w:pPr>
        <w:autoSpaceDE w:val="0"/>
        <w:autoSpaceDN w:val="0"/>
        <w:adjustRightInd w:val="0"/>
        <w:ind w:left="567"/>
        <w:rPr>
          <w:rFonts w:asciiTheme="minorHAnsi" w:hAnsiTheme="minorHAnsi" w:cs="Arial"/>
          <w:sz w:val="22"/>
          <w:szCs w:val="22"/>
          <w:lang w:val="en-GB"/>
        </w:rPr>
      </w:pPr>
    </w:p>
    <w:p w14:paraId="161E9E14" w14:textId="77777777" w:rsidR="00991C1B"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4</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Evaluation</w:t>
      </w:r>
    </w:p>
    <w:p w14:paraId="161E9E15"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conducting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financial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preliminary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examination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determine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computational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errors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properly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aforesaid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p>
    <w:p w14:paraId="161E9E16" w14:textId="77777777" w:rsidR="008A7D45" w:rsidRDefault="008A7D45" w:rsidP="002A3A8A">
      <w:pPr>
        <w:spacing w:line="280" w:lineRule="exact"/>
        <w:ind w:left="567"/>
        <w:rPr>
          <w:rFonts w:asciiTheme="minorHAnsi" w:hAnsiTheme="minorHAnsi" w:cs="Arial"/>
          <w:sz w:val="22"/>
          <w:szCs w:val="22"/>
          <w:lang w:val="en-GB"/>
        </w:rPr>
      </w:pPr>
    </w:p>
    <w:p w14:paraId="161E9E17"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 xml:space="preserve">The evaluation panel will evaluate the technical merits of all the proposals which have passed the </w:t>
      </w:r>
      <w:r>
        <w:rPr>
          <w:rFonts w:asciiTheme="minorHAnsi" w:hAnsiTheme="minorHAnsi" w:cs="Arial"/>
          <w:sz w:val="22"/>
          <w:szCs w:val="22"/>
          <w:lang w:val="en-GB"/>
        </w:rPr>
        <w:t>p</w:t>
      </w:r>
      <w:r w:rsidRPr="00EF5A4C">
        <w:rPr>
          <w:rFonts w:asciiTheme="minorHAnsi" w:hAnsiTheme="minorHAnsi" w:cs="Arial"/>
          <w:sz w:val="22"/>
          <w:szCs w:val="22"/>
          <w:lang w:val="en-GB"/>
        </w:rPr>
        <w:t xml:space="preserve">reliminary </w:t>
      </w:r>
      <w:r>
        <w:rPr>
          <w:rFonts w:asciiTheme="minorHAnsi" w:hAnsiTheme="minorHAnsi" w:cs="Arial"/>
          <w:sz w:val="22"/>
          <w:szCs w:val="22"/>
          <w:lang w:val="en-GB"/>
        </w:rPr>
        <w:t>e</w:t>
      </w:r>
      <w:r w:rsidRPr="00EF5A4C">
        <w:rPr>
          <w:rFonts w:asciiTheme="minorHAnsi" w:hAnsiTheme="minorHAnsi" w:cs="Arial"/>
          <w:sz w:val="22"/>
          <w:szCs w:val="22"/>
          <w:lang w:val="en-GB"/>
        </w:rPr>
        <w:t>xamination of proposals based on the following weighting:</w:t>
      </w:r>
    </w:p>
    <w:p w14:paraId="161E9E18" w14:textId="77777777" w:rsidR="00EF5A4C" w:rsidRPr="00EF5A4C" w:rsidRDefault="00EF5A4C" w:rsidP="00EF5A4C">
      <w:pPr>
        <w:spacing w:line="280" w:lineRule="exact"/>
        <w:ind w:left="567"/>
        <w:rPr>
          <w:rFonts w:asciiTheme="minorHAnsi" w:hAnsiTheme="minorHAnsi" w:cs="Arial"/>
          <w:sz w:val="22"/>
          <w:szCs w:val="22"/>
          <w:lang w:val="en-GB"/>
        </w:rPr>
      </w:pPr>
    </w:p>
    <w:tbl>
      <w:tblPr>
        <w:tblStyle w:val="TableGrid"/>
        <w:tblW w:w="0" w:type="auto"/>
        <w:jc w:val="center"/>
        <w:tblLook w:val="04A0" w:firstRow="1" w:lastRow="0" w:firstColumn="1" w:lastColumn="0" w:noHBand="0" w:noVBand="1"/>
      </w:tblPr>
      <w:tblGrid>
        <w:gridCol w:w="2979"/>
        <w:gridCol w:w="3259"/>
      </w:tblGrid>
      <w:tr w:rsidR="00EF5A4C" w:rsidRPr="00EF5A4C" w14:paraId="161E9E1B" w14:textId="77777777" w:rsidTr="00EF5A4C">
        <w:trPr>
          <w:jc w:val="center"/>
        </w:trPr>
        <w:tc>
          <w:tcPr>
            <w:tcW w:w="2979" w:type="dxa"/>
          </w:tcPr>
          <w:p w14:paraId="161E9E19"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Technical Weighting:</w:t>
            </w:r>
          </w:p>
        </w:tc>
        <w:tc>
          <w:tcPr>
            <w:tcW w:w="3259" w:type="dxa"/>
          </w:tcPr>
          <w:p w14:paraId="161E9E1A" w14:textId="5C82E967" w:rsidR="00EF5A4C" w:rsidRPr="00EF5A4C" w:rsidRDefault="009F42FE"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70</w:t>
            </w:r>
            <w:r w:rsidR="00EF5A4C" w:rsidRPr="00EF5A4C">
              <w:rPr>
                <w:rFonts w:asciiTheme="minorHAnsi" w:hAnsiTheme="minorHAnsi" w:cs="Arial"/>
                <w:sz w:val="22"/>
                <w:szCs w:val="22"/>
                <w:lang w:val="en-GB"/>
              </w:rPr>
              <w:t xml:space="preserve"> % of total evaluation</w:t>
            </w:r>
          </w:p>
        </w:tc>
      </w:tr>
      <w:tr w:rsidR="00EF5A4C" w:rsidRPr="00EF5A4C" w14:paraId="161E9E1E" w14:textId="77777777" w:rsidTr="00EF5A4C">
        <w:trPr>
          <w:jc w:val="center"/>
        </w:trPr>
        <w:tc>
          <w:tcPr>
            <w:tcW w:w="2979" w:type="dxa"/>
          </w:tcPr>
          <w:p w14:paraId="161E9E1C"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Financial Weighting:</w:t>
            </w:r>
          </w:p>
        </w:tc>
        <w:tc>
          <w:tcPr>
            <w:tcW w:w="3259" w:type="dxa"/>
          </w:tcPr>
          <w:p w14:paraId="161E9E1D" w14:textId="2964A43B" w:rsidR="00EF5A4C" w:rsidRPr="00EF5A4C" w:rsidRDefault="00677DDD" w:rsidP="00EF5A4C">
            <w:pPr>
              <w:spacing w:line="280" w:lineRule="exact"/>
              <w:ind w:left="567"/>
              <w:rPr>
                <w:rFonts w:asciiTheme="minorHAnsi" w:hAnsiTheme="minorHAnsi" w:cs="Arial"/>
                <w:sz w:val="22"/>
                <w:szCs w:val="22"/>
                <w:lang w:val="en-GB"/>
              </w:rPr>
            </w:pPr>
            <w:r>
              <w:rPr>
                <w:rFonts w:asciiTheme="minorHAnsi" w:hAnsiTheme="minorHAnsi" w:cs="Arial"/>
                <w:sz w:val="22"/>
                <w:szCs w:val="22"/>
                <w:lang w:val="en-GB"/>
              </w:rPr>
              <w:t>30</w:t>
            </w:r>
            <w:r w:rsidR="00EF5A4C" w:rsidRPr="00EF5A4C">
              <w:rPr>
                <w:rFonts w:asciiTheme="minorHAnsi" w:hAnsiTheme="minorHAnsi" w:cs="Arial"/>
                <w:sz w:val="22"/>
                <w:szCs w:val="22"/>
                <w:lang w:val="en-GB"/>
              </w:rPr>
              <w:t xml:space="preserve"> % of total evaluation</w:t>
            </w:r>
          </w:p>
        </w:tc>
      </w:tr>
    </w:tbl>
    <w:p w14:paraId="161E9E20" w14:textId="77777777" w:rsidR="00EF5A4C" w:rsidRPr="002A3A8A" w:rsidRDefault="00EF5A4C" w:rsidP="002A3A8A">
      <w:pPr>
        <w:spacing w:line="280" w:lineRule="exact"/>
        <w:ind w:left="567"/>
        <w:rPr>
          <w:rFonts w:asciiTheme="minorHAnsi" w:hAnsiTheme="minorHAnsi" w:cs="Arial"/>
          <w:sz w:val="22"/>
          <w:szCs w:val="22"/>
          <w:lang w:val="en-GB"/>
        </w:rPr>
      </w:pPr>
      <w:bookmarkStart w:id="11" w:name="_Toc499728442"/>
      <w:bookmarkStart w:id="12" w:name="_Toc499734321"/>
      <w:bookmarkStart w:id="13" w:name="_Toc499734450"/>
      <w:bookmarkEnd w:id="11"/>
      <w:bookmarkEnd w:id="12"/>
      <w:bookmarkEnd w:id="13"/>
    </w:p>
    <w:p w14:paraId="161E9E21"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Please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bound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b/>
          <w:bCs/>
          <w:sz w:val="22"/>
          <w:szCs w:val="22"/>
          <w:lang w:val="en-GB"/>
        </w:rPr>
        <w:t xml:space="preserve"> </w:t>
      </w:r>
      <w:r w:rsidRPr="002A3A8A">
        <w:rPr>
          <w:rFonts w:asciiTheme="minorHAnsi" w:hAnsiTheme="minorHAnsi" w:cs="Arial"/>
          <w:sz w:val="22"/>
          <w:szCs w:val="22"/>
          <w:lang w:val="en-GB"/>
        </w:rPr>
        <w:t>Furthermore,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would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given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principles,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008906D9">
        <w:rPr>
          <w:rFonts w:asciiTheme="minorHAnsi" w:hAnsiTheme="minorHAnsi" w:cs="Arial"/>
          <w:sz w:val="22"/>
          <w:szCs w:val="22"/>
          <w:lang w:val="en-GB"/>
        </w:rPr>
        <w:t>the principle of b</w:t>
      </w:r>
      <w:r w:rsidR="001D1CC5">
        <w:rPr>
          <w:rFonts w:asciiTheme="minorHAnsi" w:hAnsiTheme="minorHAnsi" w:cs="Arial"/>
          <w:sz w:val="22"/>
          <w:szCs w:val="22"/>
          <w:lang w:val="en-GB"/>
        </w:rPr>
        <w:t xml:space="preserve">est </w:t>
      </w:r>
      <w:r w:rsidR="008906D9">
        <w:rPr>
          <w:rFonts w:asciiTheme="minorHAnsi" w:hAnsiTheme="minorHAnsi" w:cs="Arial"/>
          <w:sz w:val="22"/>
          <w:szCs w:val="22"/>
          <w:lang w:val="en-GB"/>
        </w:rPr>
        <w:t>v</w:t>
      </w:r>
      <w:r w:rsidR="001D1CC5">
        <w:rPr>
          <w:rFonts w:asciiTheme="minorHAnsi" w:hAnsiTheme="minorHAnsi" w:cs="Arial"/>
          <w:sz w:val="22"/>
          <w:szCs w:val="22"/>
          <w:lang w:val="en-GB"/>
        </w:rPr>
        <w:t xml:space="preserve">alue for </w:t>
      </w:r>
      <w:r w:rsidR="008906D9">
        <w:rPr>
          <w:rFonts w:asciiTheme="minorHAnsi" w:hAnsiTheme="minorHAnsi" w:cs="Arial"/>
          <w:sz w:val="22"/>
          <w:szCs w:val="22"/>
          <w:lang w:val="en-GB"/>
        </w:rPr>
        <w:t>m</w:t>
      </w:r>
      <w:r w:rsidR="001D1CC5">
        <w:rPr>
          <w:rFonts w:asciiTheme="minorHAnsi" w:hAnsiTheme="minorHAnsi" w:cs="Arial"/>
          <w:sz w:val="22"/>
          <w:szCs w:val="22"/>
          <w:lang w:val="en-GB"/>
        </w:rPr>
        <w:t>oney</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itself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p>
    <w:p w14:paraId="161E9E22" w14:textId="77777777" w:rsidR="008A7D45" w:rsidRPr="002A3A8A" w:rsidRDefault="008A7D45" w:rsidP="002A3A8A">
      <w:pPr>
        <w:spacing w:line="280" w:lineRule="exact"/>
        <w:ind w:left="567"/>
        <w:rPr>
          <w:rFonts w:asciiTheme="minorHAnsi" w:hAnsiTheme="minorHAnsi" w:cs="Arial"/>
          <w:sz w:val="22"/>
          <w:szCs w:val="22"/>
          <w:lang w:val="en-GB"/>
        </w:rPr>
      </w:pPr>
    </w:p>
    <w:p w14:paraId="161E9E23"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lastRenderedPageBreak/>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substance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sought,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exchange.</w:t>
      </w:r>
    </w:p>
    <w:p w14:paraId="161E9E24" w14:textId="77777777" w:rsidR="008A7D45" w:rsidRDefault="008A7D45">
      <w:pPr>
        <w:autoSpaceDE w:val="0"/>
        <w:autoSpaceDN w:val="0"/>
        <w:adjustRightInd w:val="0"/>
        <w:ind w:left="567" w:right="239"/>
        <w:rPr>
          <w:rFonts w:asciiTheme="minorHAnsi" w:hAnsiTheme="minorHAnsi" w:cs="Arial"/>
          <w:sz w:val="22"/>
          <w:szCs w:val="22"/>
          <w:lang w:val="en-GB"/>
        </w:rPr>
      </w:pPr>
    </w:p>
    <w:p w14:paraId="161E9E25" w14:textId="77777777" w:rsidR="00AD70B2" w:rsidRPr="002A3A8A" w:rsidRDefault="00AD70B2" w:rsidP="002A3A8A">
      <w:pPr>
        <w:spacing w:line="280" w:lineRule="exact"/>
        <w:ind w:left="567"/>
        <w:rPr>
          <w:rFonts w:asciiTheme="minorHAnsi" w:hAnsiTheme="minorHAnsi" w:cs="Arial"/>
          <w:sz w:val="22"/>
          <w:szCs w:val="22"/>
          <w:lang w:val="en-GB"/>
        </w:rPr>
      </w:pPr>
    </w:p>
    <w:p w14:paraId="161E9E26" w14:textId="77777777" w:rsidR="00AD70B2" w:rsidRPr="002A3A8A" w:rsidRDefault="00AD70B2" w:rsidP="001371C2">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 xml:space="preserve">NOTE: </w:t>
      </w:r>
      <w:r w:rsidR="001371C2">
        <w:rPr>
          <w:rFonts w:asciiTheme="minorHAnsi" w:hAnsiTheme="minorHAnsi" w:cs="Arial"/>
          <w:sz w:val="22"/>
          <w:szCs w:val="22"/>
          <w:lang w:val="en-GB"/>
        </w:rPr>
        <w:t>I</w:t>
      </w:r>
      <w:r w:rsidRPr="002A3A8A">
        <w:rPr>
          <w:rFonts w:asciiTheme="minorHAnsi" w:hAnsiTheme="minorHAnsi" w:cs="Arial"/>
          <w:sz w:val="22"/>
          <w:szCs w:val="22"/>
          <w:lang w:val="en-GB"/>
        </w:rPr>
        <w:t>ndividual contact between WHO and bidders is expressly prohibited both before and after the closing date for submission of proposals.</w:t>
      </w:r>
    </w:p>
    <w:p w14:paraId="161E9E27" w14:textId="77777777" w:rsidR="00AD70B2" w:rsidRDefault="00AD70B2">
      <w:pPr>
        <w:autoSpaceDE w:val="0"/>
        <w:autoSpaceDN w:val="0"/>
        <w:adjustRightInd w:val="0"/>
        <w:ind w:left="567" w:right="239"/>
        <w:rPr>
          <w:rFonts w:asciiTheme="minorHAnsi" w:hAnsiTheme="minorHAnsi" w:cs="Arial"/>
          <w:sz w:val="22"/>
          <w:szCs w:val="22"/>
          <w:lang w:val="en-GB"/>
        </w:rPr>
      </w:pPr>
    </w:p>
    <w:p w14:paraId="161E9E28" w14:textId="77777777" w:rsidR="00AD70B2" w:rsidRPr="002A3A8A" w:rsidRDefault="00AD70B2">
      <w:pPr>
        <w:autoSpaceDE w:val="0"/>
        <w:autoSpaceDN w:val="0"/>
        <w:adjustRightInd w:val="0"/>
        <w:ind w:left="567" w:right="239"/>
        <w:rPr>
          <w:rFonts w:asciiTheme="minorHAnsi" w:hAnsiTheme="minorHAnsi" w:cs="Arial"/>
          <w:sz w:val="22"/>
          <w:szCs w:val="22"/>
          <w:lang w:val="en-GB"/>
        </w:rPr>
      </w:pPr>
    </w:p>
    <w:p w14:paraId="161E9E29" w14:textId="77777777" w:rsidR="006C13C0"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5</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Award</w:t>
      </w:r>
    </w:p>
    <w:p w14:paraId="161E9E2A"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p>
    <w:p w14:paraId="161E9E2B"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C"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separate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D"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annul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incurring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liability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grounds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action;</w:t>
      </w:r>
      <w:r w:rsidR="00E80D04" w:rsidRPr="002A3A8A">
        <w:rPr>
          <w:rFonts w:asciiTheme="minorHAnsi" w:hAnsiTheme="minorHAnsi" w:cs="Arial"/>
          <w:sz w:val="22"/>
          <w:szCs w:val="22"/>
          <w:lang w:val="en-GB"/>
        </w:rPr>
        <w:t xml:space="preserve"> </w:t>
      </w:r>
    </w:p>
    <w:p w14:paraId="161E9E2E"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particular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objectives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activity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p>
    <w:p w14:paraId="161E9E2F"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p>
    <w:p w14:paraId="161E9E30" w14:textId="77777777" w:rsidR="008A7D45" w:rsidRPr="002A3A8A" w:rsidRDefault="008A7D45" w:rsidP="002A3A8A">
      <w:pPr>
        <w:spacing w:line="280" w:lineRule="exact"/>
        <w:ind w:left="567"/>
        <w:rPr>
          <w:rFonts w:asciiTheme="minorHAnsi" w:hAnsiTheme="minorHAnsi" w:cs="Arial"/>
          <w:sz w:val="22"/>
          <w:szCs w:val="22"/>
          <w:lang w:val="en-GB"/>
        </w:rPr>
      </w:pPr>
    </w:p>
    <w:p w14:paraId="161E9E31" w14:textId="77777777" w:rsidR="008A7D45" w:rsidRPr="002A3A8A" w:rsidRDefault="008A7D45" w:rsidP="002A3A8A">
      <w:pPr>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throughout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reveal,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discuss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assessed,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relating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state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2" w14:textId="77777777" w:rsidR="008A7D45" w:rsidRPr="002A3A8A" w:rsidRDefault="008A7D45" w:rsidP="002A3A8A">
      <w:pPr>
        <w:spacing w:line="280" w:lineRule="exact"/>
        <w:ind w:left="567"/>
        <w:rPr>
          <w:rFonts w:asciiTheme="minorHAnsi" w:hAnsiTheme="minorHAnsi" w:cs="Arial"/>
          <w:sz w:val="22"/>
          <w:szCs w:val="22"/>
          <w:lang w:val="en-GB"/>
        </w:rPr>
      </w:pPr>
    </w:p>
    <w:p w14:paraId="161E9E33" w14:textId="77777777" w:rsidR="008A7D45" w:rsidRPr="002C4C7B" w:rsidRDefault="008A7D45" w:rsidP="002A3A8A">
      <w:pPr>
        <w:spacing w:line="280" w:lineRule="exact"/>
        <w:ind w:left="567"/>
        <w:rPr>
          <w:rFonts w:asciiTheme="minorHAnsi" w:hAnsiTheme="minorHAnsi" w:cs="Arial"/>
          <w:b/>
          <w:sz w:val="22"/>
          <w:szCs w:val="22"/>
          <w:lang w:val="en-GB"/>
        </w:rPr>
      </w:pPr>
      <w:r w:rsidRPr="002C4C7B">
        <w:rPr>
          <w:rFonts w:asciiTheme="minorHAnsi" w:hAnsiTheme="minorHAnsi" w:cs="Arial"/>
          <w:b/>
          <w:sz w:val="22"/>
          <w:szCs w:val="22"/>
          <w:lang w:val="en-GB"/>
        </w:rPr>
        <w:t>NOTE: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acting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in</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good</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faith</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by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issuing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RFP.</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However,</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document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does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oblige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contract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performance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work,</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supply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products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services.</w:t>
      </w:r>
    </w:p>
    <w:p w14:paraId="161E9E34"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bookmarkStart w:id="14" w:name="_Toc108259919"/>
    </w:p>
    <w:p w14:paraId="161E9E35"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officially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point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bookmarkEnd w:id="14"/>
      <w:r w:rsidR="00E80D04" w:rsidRPr="002A3A8A">
        <w:rPr>
          <w:rFonts w:asciiTheme="minorHAnsi" w:hAnsiTheme="minorHAnsi" w:cs="Arial"/>
          <w:sz w:val="22"/>
          <w:szCs w:val="22"/>
          <w:lang w:val="en-GB"/>
        </w:rPr>
        <w:t xml:space="preserve"> </w:t>
      </w:r>
    </w:p>
    <w:p w14:paraId="161E9E36" w14:textId="77777777" w:rsidR="008A7D45" w:rsidRPr="002A3A8A" w:rsidRDefault="008A7D45" w:rsidP="002A3A8A">
      <w:pPr>
        <w:tabs>
          <w:tab w:val="left" w:pos="717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b/>
      </w:r>
    </w:p>
    <w:p w14:paraId="161E9E37"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reduce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8"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161E9E39"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also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enter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limited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quoted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deletion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certain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p>
    <w:p w14:paraId="161E9E3A"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161E9E3B"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Within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30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457DF4">
        <w:rPr>
          <w:rFonts w:asciiTheme="minorHAnsi" w:hAnsiTheme="minorHAnsi" w:cs="Arial"/>
          <w:sz w:val="22"/>
          <w:szCs w:val="22"/>
          <w:lang w:val="en-GB"/>
        </w:rPr>
        <w:t xml:space="preserve"> between WHO and the successful bidder </w:t>
      </w:r>
      <w:r w:rsidR="008D5F5A">
        <w:rPr>
          <w:rFonts w:asciiTheme="minorHAnsi" w:hAnsiTheme="minorHAnsi" w:cs="Arial"/>
          <w:sz w:val="22"/>
          <w:szCs w:val="22"/>
          <w:lang w:val="en-GB"/>
        </w:rPr>
        <w:t>(the “Contract”)</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successful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return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instructions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333049" w:rsidRPr="00333049">
        <w:t xml:space="preserve"> </w:t>
      </w:r>
      <w:r w:rsidR="00333049" w:rsidRPr="00333049">
        <w:rPr>
          <w:rFonts w:asciiTheme="minorHAnsi" w:hAnsiTheme="minorHAnsi" w:cs="Arial"/>
          <w:sz w:val="22"/>
          <w:szCs w:val="22"/>
          <w:lang w:val="en-GB"/>
        </w:rPr>
        <w:t>The Contract will  include</w:t>
      </w:r>
      <w:r w:rsidR="001371C2">
        <w:rPr>
          <w:rFonts w:asciiTheme="minorHAnsi" w:hAnsiTheme="minorHAnsi" w:cs="Arial"/>
          <w:sz w:val="22"/>
          <w:szCs w:val="22"/>
          <w:lang w:val="en-GB"/>
        </w:rPr>
        <w:t>, without limitation, the provisions set forth in Annex 3.</w:t>
      </w:r>
      <w:r w:rsidR="00333049" w:rsidRPr="00333049">
        <w:rPr>
          <w:rFonts w:asciiTheme="minorHAnsi" w:hAnsiTheme="minorHAnsi" w:cs="Arial"/>
          <w:sz w:val="22"/>
          <w:szCs w:val="22"/>
          <w:lang w:val="en-GB"/>
        </w:rPr>
        <w:t xml:space="preserve"> </w:t>
      </w:r>
    </w:p>
    <w:p w14:paraId="161E9E3C" w14:textId="77777777" w:rsidR="00457DF4" w:rsidRDefault="00457DF4" w:rsidP="002A3A8A">
      <w:pPr>
        <w:tabs>
          <w:tab w:val="left" w:pos="1440"/>
        </w:tabs>
        <w:spacing w:line="280" w:lineRule="exact"/>
        <w:ind w:left="567"/>
        <w:rPr>
          <w:rFonts w:asciiTheme="minorHAnsi" w:hAnsiTheme="minorHAnsi" w:cs="Arial"/>
          <w:sz w:val="22"/>
          <w:szCs w:val="22"/>
          <w:lang w:val="en-GB"/>
        </w:rPr>
      </w:pPr>
    </w:p>
    <w:p w14:paraId="161E9E3D"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explicitly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from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regardless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lastRenderedPageBreak/>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letterhead,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invoices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material,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communications.</w:t>
      </w:r>
    </w:p>
    <w:p w14:paraId="161E9E3E"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p>
    <w:p w14:paraId="161E9E3F" w14:textId="77777777" w:rsidR="008A7D45" w:rsidRPr="002A3A8A" w:rsidRDefault="008A7D45" w:rsidP="002A3A8A">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look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your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p>
    <w:p w14:paraId="161E9E40" w14:textId="77777777" w:rsidR="009B193D" w:rsidRPr="002A3A8A" w:rsidRDefault="009B193D">
      <w:pPr>
        <w:tabs>
          <w:tab w:val="left" w:pos="1440"/>
        </w:tabs>
        <w:autoSpaceDE w:val="0"/>
        <w:autoSpaceDN w:val="0"/>
        <w:adjustRightInd w:val="0"/>
        <w:ind w:left="567" w:right="239"/>
        <w:rPr>
          <w:rFonts w:asciiTheme="minorHAnsi" w:hAnsiTheme="minorHAnsi" w:cs="Arial"/>
          <w:sz w:val="22"/>
          <w:szCs w:val="22"/>
          <w:lang w:val="en-GB"/>
        </w:rPr>
      </w:pPr>
    </w:p>
    <w:p w14:paraId="161E9E41"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p>
    <w:p w14:paraId="161E9E42"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t>Yours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sincerely,</w:t>
      </w:r>
    </w:p>
    <w:p w14:paraId="161E9E43" w14:textId="338EC96D" w:rsidR="004A101B" w:rsidRPr="002A3A8A" w:rsidRDefault="008A7D45" w:rsidP="002A3A8A">
      <w:pPr>
        <w:tabs>
          <w:tab w:val="left" w:pos="1440"/>
        </w:tabs>
        <w:autoSpaceDE w:val="0"/>
        <w:autoSpaceDN w:val="0"/>
        <w:adjustRightInd w:val="0"/>
        <w:ind w:left="567" w:right="239"/>
        <w:rPr>
          <w:rFonts w:asciiTheme="minorHAnsi" w:eastAsia="SimSun" w:hAnsiTheme="minorHAnsi" w:cs="Arial"/>
          <w:b/>
          <w:caps/>
          <w:color w:val="447DB5"/>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00A16B0D">
        <w:rPr>
          <w:rFonts w:asciiTheme="minorHAnsi" w:hAnsiTheme="minorHAnsi" w:cs="Arial"/>
          <w:sz w:val="22"/>
          <w:szCs w:val="22"/>
          <w:lang w:val="en-GB"/>
        </w:rPr>
        <w:t xml:space="preserve">WHO Access to Assistive </w:t>
      </w:r>
      <w:proofErr w:type="gramStart"/>
      <w:r w:rsidR="00A16B0D">
        <w:rPr>
          <w:rFonts w:asciiTheme="minorHAnsi" w:hAnsiTheme="minorHAnsi" w:cs="Arial"/>
          <w:sz w:val="22"/>
          <w:szCs w:val="22"/>
          <w:lang w:val="en-GB"/>
        </w:rPr>
        <w:t>Technology  (</w:t>
      </w:r>
      <w:proofErr w:type="gramEnd"/>
      <w:r w:rsidR="00A16B0D">
        <w:rPr>
          <w:rFonts w:asciiTheme="minorHAnsi" w:hAnsiTheme="minorHAnsi" w:cs="Arial"/>
          <w:sz w:val="22"/>
          <w:szCs w:val="22"/>
          <w:lang w:val="en-GB"/>
        </w:rPr>
        <w:t xml:space="preserve">ATA) </w:t>
      </w:r>
    </w:p>
    <w:p w14:paraId="161E9E44" w14:textId="77777777" w:rsidR="009B193D" w:rsidRPr="002A3A8A" w:rsidRDefault="009B193D" w:rsidP="00BF1DD1">
      <w:pPr>
        <w:ind w:left="567"/>
        <w:jc w:val="left"/>
        <w:rPr>
          <w:rFonts w:asciiTheme="minorHAnsi" w:eastAsia="SimSun" w:hAnsiTheme="minorHAnsi" w:cs="Arial"/>
          <w:b/>
          <w:caps/>
          <w:color w:val="447DB5"/>
          <w:sz w:val="22"/>
          <w:szCs w:val="22"/>
          <w:lang w:val="en-GB"/>
        </w:rPr>
      </w:pPr>
    </w:p>
    <w:p w14:paraId="161E9E45" w14:textId="77777777" w:rsidR="00AD70B2" w:rsidRDefault="00AD70B2">
      <w:pPr>
        <w:autoSpaceDE w:val="0"/>
        <w:autoSpaceDN w:val="0"/>
        <w:adjustRightInd w:val="0"/>
        <w:ind w:left="567"/>
        <w:rPr>
          <w:rFonts w:asciiTheme="minorHAnsi" w:hAnsiTheme="minorHAnsi" w:cs="Arial"/>
          <w:b/>
          <w:bCs/>
          <w:sz w:val="24"/>
          <w:lang w:val="en-GB"/>
        </w:rPr>
      </w:pPr>
    </w:p>
    <w:p w14:paraId="161E9E46" w14:textId="77777777" w:rsidR="00D93DB1" w:rsidRDefault="00D93DB1">
      <w:pPr>
        <w:autoSpaceDE w:val="0"/>
        <w:autoSpaceDN w:val="0"/>
        <w:adjustRightInd w:val="0"/>
        <w:ind w:left="567"/>
        <w:rPr>
          <w:rFonts w:asciiTheme="minorHAnsi" w:hAnsiTheme="minorHAnsi" w:cs="Arial"/>
          <w:b/>
          <w:bCs/>
          <w:sz w:val="24"/>
          <w:lang w:val="en-GB"/>
        </w:rPr>
      </w:pPr>
      <w:r w:rsidRPr="002A3A8A">
        <w:rPr>
          <w:rFonts w:asciiTheme="minorHAnsi" w:hAnsiTheme="minorHAnsi" w:cs="Arial"/>
          <w:b/>
          <w:bCs/>
          <w:sz w:val="24"/>
          <w:lang w:val="en-GB"/>
        </w:rPr>
        <w:t>Annexes</w:t>
      </w:r>
    </w:p>
    <w:p w14:paraId="161E9E47" w14:textId="77777777" w:rsidR="00203CE6" w:rsidRPr="002A3A8A" w:rsidRDefault="00203CE6">
      <w:pPr>
        <w:autoSpaceDE w:val="0"/>
        <w:autoSpaceDN w:val="0"/>
        <w:adjustRightInd w:val="0"/>
        <w:ind w:left="567"/>
        <w:rPr>
          <w:rFonts w:asciiTheme="minorHAnsi" w:hAnsiTheme="minorHAnsi" w:cs="Arial"/>
          <w:b/>
          <w:bCs/>
          <w:sz w:val="24"/>
          <w:lang w:val="en-GB"/>
        </w:rPr>
      </w:pPr>
    </w:p>
    <w:p w14:paraId="161E9E48" w14:textId="77777777" w:rsidR="00D93DB1" w:rsidRPr="002A3A8A" w:rsidRDefault="00D93DB1" w:rsidP="002A3A8A">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sidRPr="002A3A8A">
        <w:rPr>
          <w:rFonts w:asciiTheme="minorHAnsi" w:hAnsiTheme="minorHAnsi" w:cs="Arial"/>
          <w:sz w:val="22"/>
          <w:szCs w:val="22"/>
          <w:lang w:val="en-GB"/>
        </w:rPr>
        <w:t>Detailed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Reference</w:t>
      </w:r>
    </w:p>
    <w:p w14:paraId="161E9E49" w14:textId="77777777" w:rsidR="001809EC" w:rsidRDefault="001809EC" w:rsidP="002A3A8A">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Vendor Information Form</w:t>
      </w:r>
    </w:p>
    <w:p w14:paraId="3DB22653" w14:textId="618CF7D1" w:rsidR="00F50222" w:rsidRPr="00F50222" w:rsidRDefault="001371C2" w:rsidP="00F50222">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Contractual provisions</w:t>
      </w:r>
      <w:r w:rsidR="00F50222">
        <w:rPr>
          <w:rFonts w:asciiTheme="minorHAnsi" w:hAnsiTheme="minorHAnsi" w:cs="Arial"/>
          <w:sz w:val="22"/>
          <w:szCs w:val="22"/>
          <w:lang w:val="en-GB"/>
        </w:rPr>
        <w:t xml:space="preserve">   </w:t>
      </w:r>
    </w:p>
    <w:p w14:paraId="161E9E4B" w14:textId="77777777" w:rsidR="000A273B" w:rsidRPr="002A3A8A" w:rsidRDefault="000A273B" w:rsidP="000A273B">
      <w:pPr>
        <w:pStyle w:val="ListParagraph"/>
        <w:tabs>
          <w:tab w:val="left" w:pos="1440"/>
        </w:tabs>
        <w:autoSpaceDE w:val="0"/>
        <w:autoSpaceDN w:val="0"/>
        <w:adjustRightInd w:val="0"/>
        <w:ind w:left="1778" w:right="239"/>
        <w:rPr>
          <w:rFonts w:asciiTheme="minorHAnsi" w:hAnsiTheme="minorHAnsi" w:cs="Arial"/>
          <w:sz w:val="22"/>
          <w:szCs w:val="22"/>
          <w:lang w:val="en-GB"/>
        </w:rPr>
      </w:pPr>
    </w:p>
    <w:p w14:paraId="161E9E4C" w14:textId="77777777" w:rsidR="00D93DB1" w:rsidRDefault="00D93DB1" w:rsidP="002A3A8A">
      <w:pPr>
        <w:jc w:val="left"/>
        <w:rPr>
          <w:rFonts w:asciiTheme="minorHAnsi" w:eastAsia="SimSun" w:hAnsiTheme="minorHAnsi" w:cs="Arial"/>
          <w:b/>
          <w:caps/>
          <w:color w:val="447DB5"/>
          <w:sz w:val="22"/>
          <w:szCs w:val="22"/>
          <w:lang w:val="en-GB"/>
        </w:rPr>
      </w:pPr>
      <w:bookmarkStart w:id="15" w:name="sujet"/>
      <w:bookmarkEnd w:id="15"/>
    </w:p>
    <w:p w14:paraId="161E9E4D" w14:textId="77777777" w:rsidR="007173DF" w:rsidRDefault="007173DF">
      <w:pPr>
        <w:jc w:val="left"/>
        <w:rPr>
          <w:rFonts w:asciiTheme="minorHAnsi" w:eastAsia="SimSun" w:hAnsiTheme="minorHAnsi" w:cs="Arial"/>
          <w:b/>
          <w:caps/>
          <w:color w:val="447DB5"/>
          <w:sz w:val="22"/>
          <w:szCs w:val="22"/>
          <w:lang w:val="en-GB"/>
        </w:rPr>
      </w:pPr>
      <w:r>
        <w:rPr>
          <w:rFonts w:asciiTheme="minorHAnsi" w:eastAsia="SimSun" w:hAnsiTheme="minorHAnsi" w:cs="Arial"/>
          <w:b/>
          <w:caps/>
          <w:color w:val="447DB5"/>
          <w:sz w:val="22"/>
          <w:szCs w:val="22"/>
          <w:lang w:val="en-GB"/>
        </w:rPr>
        <w:br w:type="page"/>
      </w:r>
    </w:p>
    <w:p w14:paraId="161E9E4E" w14:textId="77777777" w:rsidR="00203CE6" w:rsidRPr="002A3A8A" w:rsidRDefault="00203CE6" w:rsidP="002A3A8A">
      <w:pPr>
        <w:jc w:val="left"/>
        <w:rPr>
          <w:rFonts w:asciiTheme="minorHAnsi" w:eastAsia="SimSun" w:hAnsiTheme="minorHAnsi" w:cs="Arial"/>
          <w:b/>
          <w:caps/>
          <w:color w:val="447DB5"/>
          <w:sz w:val="22"/>
          <w:szCs w:val="22"/>
          <w:lang w:val="en-GB"/>
        </w:rPr>
      </w:pPr>
    </w:p>
    <w:p w14:paraId="161E9E4F" w14:textId="77777777" w:rsidR="00D93DB1" w:rsidRPr="002A3A8A" w:rsidRDefault="00D93DB1" w:rsidP="002A3A8A">
      <w:pPr>
        <w:jc w:val="left"/>
        <w:rPr>
          <w:rFonts w:asciiTheme="minorHAnsi" w:eastAsia="SimSun" w:hAnsiTheme="minorHAnsi" w:cs="Arial"/>
          <w:b/>
          <w:caps/>
          <w:color w:val="447DB5"/>
          <w:sz w:val="22"/>
          <w:szCs w:val="22"/>
          <w:lang w:val="en-GB"/>
        </w:rPr>
      </w:pPr>
    </w:p>
    <w:p w14:paraId="161E9E50" w14:textId="77777777" w:rsidR="006C13C0" w:rsidRPr="002A3A8A" w:rsidRDefault="006C13C0" w:rsidP="002A3A8A">
      <w:pPr>
        <w:pBdr>
          <w:top w:val="single" w:sz="4" w:space="1" w:color="auto"/>
        </w:pBdr>
        <w:jc w:val="left"/>
        <w:rPr>
          <w:rFonts w:asciiTheme="minorHAnsi" w:eastAsia="SimSun" w:hAnsiTheme="minorHAnsi" w:cs="Arial"/>
          <w:b/>
          <w:caps/>
          <w:color w:val="447DB5"/>
          <w:sz w:val="22"/>
          <w:szCs w:val="22"/>
          <w:lang w:val="en-GB"/>
        </w:rPr>
      </w:pPr>
    </w:p>
    <w:p w14:paraId="161E9E51" w14:textId="77777777" w:rsidR="00D93DB1" w:rsidRPr="002A3A8A" w:rsidRDefault="00D93DB1" w:rsidP="002A3A8A">
      <w:pPr>
        <w:jc w:val="left"/>
        <w:rPr>
          <w:rFonts w:asciiTheme="minorHAnsi" w:eastAsia="SimSun" w:hAnsiTheme="minorHAnsi" w:cs="Arial"/>
          <w:b/>
          <w:caps/>
          <w:color w:val="447DB5"/>
          <w:sz w:val="22"/>
          <w:szCs w:val="22"/>
          <w:lang w:val="en-GB"/>
        </w:rPr>
      </w:pPr>
      <w:r w:rsidRPr="002A3A8A">
        <w:rPr>
          <w:rFonts w:asciiTheme="minorHAnsi" w:hAnsiTheme="minorHAnsi" w:cstheme="minorBidi"/>
          <w:b/>
          <w:sz w:val="24"/>
          <w:u w:val="single"/>
          <w:lang w:val="en-GB"/>
        </w:rPr>
        <w:t>Annex</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1:</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Detailed</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Terms</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of</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Reference</w:t>
      </w:r>
    </w:p>
    <w:p w14:paraId="161E9E52" w14:textId="77777777" w:rsidR="006C13C0" w:rsidRPr="002A3A8A" w:rsidRDefault="006C13C0" w:rsidP="006C13C0">
      <w:pPr>
        <w:jc w:val="left"/>
        <w:rPr>
          <w:rFonts w:asciiTheme="minorHAnsi" w:hAnsiTheme="minorHAnsi" w:cstheme="minorBidi"/>
          <w:b/>
          <w:i/>
          <w:iCs/>
          <w:szCs w:val="20"/>
          <w:lang w:val="en-GB"/>
        </w:rPr>
      </w:pPr>
    </w:p>
    <w:p w14:paraId="161E9E53" w14:textId="77777777" w:rsidR="006C13C0" w:rsidRPr="002A3A8A" w:rsidRDefault="006C13C0" w:rsidP="006C13C0">
      <w:pPr>
        <w:jc w:val="left"/>
        <w:rPr>
          <w:rFonts w:asciiTheme="minorHAnsi" w:eastAsia="SimSun" w:hAnsiTheme="minorHAnsi" w:cs="Arial"/>
          <w:b/>
          <w:i/>
          <w:iCs/>
          <w:caps/>
          <w:color w:val="447DB5"/>
          <w:szCs w:val="20"/>
          <w:lang w:val="en-GB"/>
        </w:rPr>
      </w:pPr>
      <w:r w:rsidRPr="002A3A8A">
        <w:rPr>
          <w:rFonts w:asciiTheme="minorHAnsi" w:hAnsiTheme="minorHAnsi" w:cstheme="minorBidi"/>
          <w:b/>
          <w:i/>
          <w:iCs/>
          <w:szCs w:val="20"/>
          <w:lang w:val="en-GB"/>
        </w:rPr>
        <w:t>See</w:t>
      </w:r>
      <w:r w:rsidR="00E80D04" w:rsidRPr="002A3A8A">
        <w:rPr>
          <w:rFonts w:asciiTheme="minorHAnsi" w:hAnsiTheme="minorHAnsi" w:cstheme="minorBidi"/>
          <w:b/>
          <w:i/>
          <w:iCs/>
          <w:szCs w:val="20"/>
          <w:lang w:val="en-GB"/>
        </w:rPr>
        <w:t xml:space="preserve"> </w:t>
      </w:r>
      <w:r w:rsidRPr="002A3A8A">
        <w:rPr>
          <w:rFonts w:asciiTheme="minorHAnsi" w:hAnsiTheme="minorHAnsi" w:cstheme="minorBidi"/>
          <w:b/>
          <w:i/>
          <w:iCs/>
          <w:szCs w:val="20"/>
          <w:lang w:val="en-GB"/>
        </w:rPr>
        <w:t>attached</w:t>
      </w:r>
      <w:r w:rsidR="00E80D04" w:rsidRPr="002A3A8A">
        <w:rPr>
          <w:rFonts w:asciiTheme="minorHAnsi" w:hAnsiTheme="minorHAnsi" w:cstheme="minorBidi"/>
          <w:b/>
          <w:i/>
          <w:iCs/>
          <w:szCs w:val="20"/>
          <w:lang w:val="en-GB"/>
        </w:rPr>
        <w:t xml:space="preserve"> </w:t>
      </w:r>
      <w:r w:rsidRPr="002A3A8A">
        <w:rPr>
          <w:rFonts w:asciiTheme="minorHAnsi" w:hAnsiTheme="minorHAnsi" w:cstheme="minorBidi"/>
          <w:b/>
          <w:i/>
          <w:iCs/>
          <w:szCs w:val="20"/>
          <w:lang w:val="en-GB"/>
        </w:rPr>
        <w:t>document.</w:t>
      </w:r>
    </w:p>
    <w:p w14:paraId="161E9E54" w14:textId="77777777" w:rsidR="00D93DB1" w:rsidRPr="002A3A8A" w:rsidRDefault="00D93DB1" w:rsidP="00D93DB1">
      <w:pPr>
        <w:jc w:val="left"/>
        <w:rPr>
          <w:rFonts w:asciiTheme="minorHAnsi" w:eastAsia="SimSun" w:hAnsiTheme="minorHAnsi" w:cs="Arial"/>
          <w:b/>
          <w:i/>
          <w:iCs/>
          <w:caps/>
          <w:color w:val="447DB5"/>
          <w:szCs w:val="20"/>
          <w:lang w:val="en-GB"/>
        </w:rPr>
      </w:pPr>
    </w:p>
    <w:p w14:paraId="161E9E55" w14:textId="77777777" w:rsidR="00D93DB1" w:rsidRPr="002A3A8A" w:rsidRDefault="00D93DB1" w:rsidP="00D93DB1">
      <w:pPr>
        <w:jc w:val="left"/>
        <w:rPr>
          <w:rFonts w:asciiTheme="minorHAnsi" w:eastAsia="SimSun" w:hAnsiTheme="minorHAnsi" w:cs="Arial"/>
          <w:b/>
          <w:caps/>
          <w:color w:val="447DB5"/>
          <w:sz w:val="24"/>
          <w:lang w:val="en-GB"/>
        </w:rPr>
      </w:pPr>
    </w:p>
    <w:p w14:paraId="161E9E56" w14:textId="77777777" w:rsidR="00D93DB1" w:rsidRPr="002A3A8A" w:rsidRDefault="00D93DB1" w:rsidP="00D93DB1">
      <w:pPr>
        <w:jc w:val="left"/>
        <w:rPr>
          <w:rFonts w:asciiTheme="minorHAnsi" w:eastAsia="SimSun" w:hAnsiTheme="minorHAnsi" w:cs="Arial"/>
          <w:b/>
          <w:caps/>
          <w:color w:val="447DB5"/>
          <w:sz w:val="24"/>
          <w:lang w:val="en-GB"/>
        </w:rPr>
      </w:pPr>
    </w:p>
    <w:p w14:paraId="161E9E57" w14:textId="77777777" w:rsidR="00D93DB1" w:rsidRPr="002A3A8A" w:rsidRDefault="00D93DB1" w:rsidP="00D93DB1">
      <w:pPr>
        <w:jc w:val="left"/>
        <w:rPr>
          <w:rFonts w:asciiTheme="minorHAnsi" w:eastAsia="SimSun" w:hAnsiTheme="minorHAnsi" w:cs="Arial"/>
          <w:b/>
          <w:caps/>
          <w:color w:val="447DB5"/>
          <w:sz w:val="24"/>
          <w:lang w:val="en-GB"/>
        </w:rPr>
      </w:pPr>
    </w:p>
    <w:p w14:paraId="161E9E58" w14:textId="77777777" w:rsidR="001809EC" w:rsidRPr="0029141E" w:rsidRDefault="00D93DB1" w:rsidP="00AD70B2">
      <w:pPr>
        <w:jc w:val="left"/>
        <w:rPr>
          <w:rFonts w:asciiTheme="minorHAnsi" w:eastAsia="SimSun" w:hAnsiTheme="minorHAnsi" w:cs="Arial"/>
          <w:b/>
          <w:caps/>
          <w:color w:val="447DB5"/>
          <w:sz w:val="24"/>
          <w:lang w:val="en-GB"/>
        </w:rPr>
      </w:pPr>
      <w:r w:rsidRPr="002A3A8A">
        <w:rPr>
          <w:rFonts w:asciiTheme="minorHAnsi" w:hAnsiTheme="minorHAnsi"/>
          <w:sz w:val="24"/>
        </w:rPr>
        <w:br w:type="page"/>
      </w:r>
      <w:r w:rsidR="001809EC" w:rsidRPr="0029141E">
        <w:rPr>
          <w:rFonts w:asciiTheme="minorHAnsi" w:hAnsiTheme="minorHAnsi" w:cstheme="minorBidi"/>
          <w:b/>
          <w:sz w:val="24"/>
          <w:u w:val="single"/>
          <w:lang w:val="en-GB"/>
        </w:rPr>
        <w:lastRenderedPageBreak/>
        <w:t xml:space="preserve">Annex 2: </w:t>
      </w:r>
      <w:r w:rsidR="001809EC">
        <w:rPr>
          <w:rFonts w:asciiTheme="minorHAnsi" w:hAnsiTheme="minorHAnsi" w:cstheme="minorBidi"/>
          <w:b/>
          <w:sz w:val="24"/>
          <w:u w:val="single"/>
          <w:lang w:val="en-GB"/>
        </w:rPr>
        <w:t>Vendor Information</w:t>
      </w:r>
      <w:r w:rsidR="001809EC" w:rsidRPr="0029141E">
        <w:rPr>
          <w:rFonts w:asciiTheme="minorHAnsi" w:hAnsiTheme="minorHAnsi" w:cstheme="minorBidi"/>
          <w:b/>
          <w:sz w:val="24"/>
          <w:u w:val="single"/>
          <w:lang w:val="en-GB"/>
        </w:rPr>
        <w:t xml:space="preserve"> Form</w:t>
      </w:r>
    </w:p>
    <w:p w14:paraId="161E9E59" w14:textId="77777777" w:rsidR="001809EC" w:rsidRDefault="001809EC" w:rsidP="001809EC">
      <w:pPr>
        <w:spacing w:line="310" w:lineRule="atLeast"/>
        <w:jc w:val="center"/>
        <w:rPr>
          <w:rFonts w:asciiTheme="minorHAnsi" w:hAnsiTheme="minorHAnsi" w:cstheme="minorBidi"/>
          <w:b/>
          <w:szCs w:val="20"/>
          <w:lang w:val="en-GB"/>
        </w:rPr>
      </w:pPr>
    </w:p>
    <w:p w14:paraId="161E9E5A" w14:textId="77777777" w:rsidR="001809EC" w:rsidRDefault="001809EC">
      <w:pPr>
        <w:jc w:val="left"/>
        <w:rPr>
          <w:rFonts w:asciiTheme="minorHAnsi" w:hAnsiTheme="minorHAnsi" w:cstheme="minorBidi"/>
          <w:b/>
          <w:szCs w:val="20"/>
          <w:lang w:val="en-GB"/>
        </w:rPr>
      </w:pPr>
    </w:p>
    <w:p w14:paraId="161E9E5B" w14:textId="77777777" w:rsidR="001809EC" w:rsidRDefault="001809EC">
      <w:pPr>
        <w:jc w:val="left"/>
        <w:rPr>
          <w:rFonts w:asciiTheme="minorHAnsi" w:hAnsiTheme="minorHAnsi" w:cstheme="minorBidi"/>
          <w:b/>
          <w:szCs w:val="20"/>
          <w:lang w:val="en-GB"/>
        </w:rPr>
      </w:pPr>
    </w:p>
    <w:p w14:paraId="161E9E5C" w14:textId="77777777" w:rsidR="001809EC" w:rsidRDefault="001809EC">
      <w:pPr>
        <w:jc w:val="left"/>
        <w:rPr>
          <w:rFonts w:asciiTheme="minorHAnsi" w:hAnsiTheme="minorHAnsi" w:cstheme="minorBidi"/>
          <w:b/>
          <w:szCs w:val="20"/>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772"/>
        <w:gridCol w:w="2637"/>
        <w:gridCol w:w="974"/>
        <w:gridCol w:w="1125"/>
        <w:gridCol w:w="2915"/>
      </w:tblGrid>
      <w:tr w:rsidR="001809EC" w:rsidRPr="001307E0" w14:paraId="161E9E5E" w14:textId="77777777" w:rsidTr="002A3A8A">
        <w:trPr>
          <w:cantSplit/>
          <w:trHeight w:val="377"/>
          <w:tblHeader/>
        </w:trPr>
        <w:tc>
          <w:tcPr>
            <w:tcW w:w="10598" w:type="dxa"/>
            <w:gridSpan w:val="5"/>
            <w:shd w:val="clear" w:color="auto" w:fill="000080"/>
          </w:tcPr>
          <w:p w14:paraId="161E9E5D" w14:textId="77777777" w:rsidR="001809EC" w:rsidRPr="002A3A8A" w:rsidRDefault="001809EC" w:rsidP="000A273B">
            <w:pPr>
              <w:tabs>
                <w:tab w:val="num" w:pos="540"/>
                <w:tab w:val="left" w:pos="6910"/>
              </w:tabs>
              <w:spacing w:before="120" w:after="120"/>
              <w:jc w:val="left"/>
              <w:rPr>
                <w:rFonts w:asciiTheme="minorHAnsi" w:hAnsiTheme="minorHAnsi"/>
                <w:b/>
                <w:bCs/>
                <w:color w:val="FFFFFF" w:themeColor="background1"/>
                <w:sz w:val="22"/>
                <w:szCs w:val="22"/>
              </w:rPr>
            </w:pPr>
            <w:r w:rsidRPr="002A3A8A">
              <w:rPr>
                <w:rFonts w:asciiTheme="minorHAnsi" w:hAnsiTheme="minorHAnsi"/>
                <w:b/>
                <w:bCs/>
                <w:color w:val="FFFFFF" w:themeColor="background1"/>
                <w:sz w:val="22"/>
                <w:szCs w:val="22"/>
              </w:rPr>
              <w:t xml:space="preserve">Company Information </w:t>
            </w:r>
            <w:r w:rsidRPr="002A3A8A">
              <w:rPr>
                <w:rFonts w:asciiTheme="minorHAnsi" w:hAnsiTheme="minorHAnsi"/>
                <w:color w:val="FFFFFF" w:themeColor="background1"/>
                <w:sz w:val="22"/>
                <w:szCs w:val="22"/>
              </w:rPr>
              <w:t xml:space="preserve">to be provided by the Vendor </w:t>
            </w:r>
            <w:r w:rsidR="000A273B">
              <w:rPr>
                <w:rFonts w:asciiTheme="minorHAnsi" w:hAnsiTheme="minorHAnsi"/>
                <w:color w:val="FFFFFF" w:themeColor="background1"/>
                <w:sz w:val="22"/>
                <w:szCs w:val="22"/>
              </w:rPr>
              <w:t>submitting the proposal</w:t>
            </w:r>
          </w:p>
        </w:tc>
      </w:tr>
      <w:tr w:rsidR="001809EC" w:rsidRPr="0075085D" w14:paraId="161E9E61" w14:textId="77777777" w:rsidTr="002A3A8A">
        <w:trPr>
          <w:trHeight w:val="256"/>
        </w:trPr>
        <w:tc>
          <w:tcPr>
            <w:tcW w:w="2802" w:type="dxa"/>
            <w:shd w:val="clear" w:color="auto" w:fill="auto"/>
          </w:tcPr>
          <w:p w14:paraId="161E9E5F" w14:textId="77777777" w:rsidR="001809EC" w:rsidRPr="002A3A8A" w:rsidRDefault="001809EC" w:rsidP="002A3A8A">
            <w:pPr>
              <w:tabs>
                <w:tab w:val="num" w:pos="540"/>
              </w:tabs>
              <w:spacing w:after="120"/>
              <w:jc w:val="left"/>
              <w:rPr>
                <w:rFonts w:asciiTheme="minorHAnsi" w:hAnsiTheme="minorHAnsi"/>
                <w:b/>
                <w:i/>
                <w:iCs/>
                <w:sz w:val="16"/>
                <w:szCs w:val="16"/>
              </w:rPr>
            </w:pPr>
            <w:r w:rsidRPr="002A3A8A">
              <w:rPr>
                <w:rFonts w:asciiTheme="minorHAnsi" w:hAnsiTheme="minorHAnsi"/>
                <w:b/>
              </w:rPr>
              <w:t>UNGM Vendor ID Number:</w:t>
            </w:r>
            <w:r>
              <w:rPr>
                <w:rFonts w:asciiTheme="minorHAnsi" w:hAnsiTheme="minorHAnsi"/>
                <w:b/>
              </w:rPr>
              <w:br/>
            </w:r>
            <w:r w:rsidRPr="002A3A8A">
              <w:rPr>
                <w:rFonts w:asciiTheme="minorHAnsi" w:hAnsiTheme="minorHAnsi"/>
                <w:b/>
                <w:i/>
                <w:iCs/>
                <w:sz w:val="16"/>
                <w:szCs w:val="16"/>
              </w:rPr>
              <w:t>If available</w:t>
            </w:r>
            <w:r w:rsidR="000A273B">
              <w:rPr>
                <w:rFonts w:asciiTheme="minorHAnsi" w:hAnsiTheme="minorHAnsi"/>
                <w:b/>
                <w:i/>
                <w:iCs/>
                <w:sz w:val="16"/>
                <w:szCs w:val="16"/>
              </w:rPr>
              <w:t xml:space="preserve"> </w:t>
            </w:r>
            <w:r w:rsidR="000A273B" w:rsidRPr="000A273B">
              <w:rPr>
                <w:rFonts w:asciiTheme="minorHAnsi" w:hAnsiTheme="minorHAnsi"/>
                <w:bCs/>
                <w:i/>
                <w:iCs/>
                <w:sz w:val="16"/>
                <w:szCs w:val="16"/>
              </w:rPr>
              <w:t>– Refer to WHO website for registration process</w:t>
            </w:r>
            <w:r w:rsidR="000A273B">
              <w:rPr>
                <w:rFonts w:asciiTheme="minorHAnsi" w:hAnsiTheme="minorHAnsi"/>
                <w:bCs/>
                <w:i/>
                <w:iCs/>
                <w:sz w:val="16"/>
                <w:szCs w:val="16"/>
              </w:rPr>
              <w:t>*</w:t>
            </w:r>
          </w:p>
        </w:tc>
        <w:tc>
          <w:tcPr>
            <w:tcW w:w="7796" w:type="dxa"/>
            <w:gridSpan w:val="4"/>
            <w:shd w:val="clear" w:color="auto" w:fill="auto"/>
          </w:tcPr>
          <w:p w14:paraId="161E9E60" w14:textId="77777777" w:rsidR="001809EC" w:rsidRPr="002A3A8A" w:rsidRDefault="001809EC" w:rsidP="002A3A8A">
            <w:pPr>
              <w:tabs>
                <w:tab w:val="num" w:pos="540"/>
              </w:tabs>
              <w:spacing w:after="120"/>
              <w:jc w:val="left"/>
              <w:rPr>
                <w:rFonts w:asciiTheme="minorHAnsi" w:hAnsiTheme="minorHAnsi"/>
                <w:b/>
              </w:rPr>
            </w:pPr>
            <w:permStart w:id="879306431" w:edGrp="everyone"/>
            <w:r>
              <w:rPr>
                <w:rFonts w:asciiTheme="minorHAnsi" w:hAnsiTheme="minorHAnsi"/>
                <w:b/>
              </w:rPr>
              <w:t xml:space="preserve">  </w:t>
            </w:r>
            <w:permEnd w:id="879306431"/>
          </w:p>
        </w:tc>
      </w:tr>
      <w:tr w:rsidR="001809EC" w:rsidRPr="0075085D" w14:paraId="161E9E64" w14:textId="77777777" w:rsidTr="002A3A8A">
        <w:trPr>
          <w:trHeight w:val="256"/>
        </w:trPr>
        <w:tc>
          <w:tcPr>
            <w:tcW w:w="2802" w:type="dxa"/>
            <w:shd w:val="clear" w:color="auto" w:fill="auto"/>
          </w:tcPr>
          <w:p w14:paraId="161E9E62" w14:textId="77777777" w:rsidR="001809EC" w:rsidRPr="002A3A8A" w:rsidRDefault="001809EC" w:rsidP="000A273B">
            <w:pPr>
              <w:tabs>
                <w:tab w:val="num" w:pos="540"/>
              </w:tabs>
              <w:spacing w:after="120"/>
              <w:jc w:val="left"/>
              <w:rPr>
                <w:rFonts w:asciiTheme="minorHAnsi" w:hAnsiTheme="minorHAnsi"/>
                <w:b/>
              </w:rPr>
            </w:pPr>
            <w:r w:rsidRPr="002A3A8A">
              <w:rPr>
                <w:rFonts w:asciiTheme="minorHAnsi" w:hAnsiTheme="minorHAnsi"/>
                <w:b/>
              </w:rPr>
              <w:t>Legal Company Name:</w:t>
            </w:r>
            <w:r w:rsidR="000A273B">
              <w:rPr>
                <w:rFonts w:asciiTheme="minorHAnsi" w:hAnsiTheme="minorHAnsi"/>
                <w:b/>
              </w:rPr>
              <w:br/>
            </w:r>
            <w:r w:rsidRPr="002A3A8A">
              <w:rPr>
                <w:rFonts w:asciiTheme="minorHAnsi" w:hAnsiTheme="minorHAnsi"/>
                <w:bCs/>
                <w:i/>
                <w:iCs/>
                <w:sz w:val="16"/>
                <w:szCs w:val="16"/>
              </w:rPr>
              <w:t>(Not trade name or DBA name)</w:t>
            </w:r>
          </w:p>
        </w:tc>
        <w:tc>
          <w:tcPr>
            <w:tcW w:w="7796" w:type="dxa"/>
            <w:gridSpan w:val="4"/>
            <w:shd w:val="clear" w:color="auto" w:fill="auto"/>
          </w:tcPr>
          <w:p w14:paraId="161E9E63" w14:textId="77777777" w:rsidR="001809EC" w:rsidRPr="002A3A8A" w:rsidRDefault="001809EC" w:rsidP="002A3A8A">
            <w:pPr>
              <w:tabs>
                <w:tab w:val="num" w:pos="540"/>
              </w:tabs>
              <w:spacing w:after="120"/>
              <w:jc w:val="left"/>
              <w:rPr>
                <w:rFonts w:asciiTheme="minorHAnsi" w:hAnsiTheme="minorHAnsi"/>
                <w:b/>
              </w:rPr>
            </w:pPr>
            <w:permStart w:id="356996438" w:edGrp="everyone"/>
            <w:r>
              <w:rPr>
                <w:rFonts w:asciiTheme="minorHAnsi" w:hAnsiTheme="minorHAnsi"/>
                <w:b/>
              </w:rPr>
              <w:t xml:space="preserve">  </w:t>
            </w:r>
            <w:permEnd w:id="356996438"/>
          </w:p>
        </w:tc>
      </w:tr>
      <w:tr w:rsidR="001809EC" w:rsidRPr="0075085D" w14:paraId="161E9E67" w14:textId="77777777" w:rsidTr="002A3A8A">
        <w:trPr>
          <w:trHeight w:val="256"/>
        </w:trPr>
        <w:tc>
          <w:tcPr>
            <w:tcW w:w="2802" w:type="dxa"/>
            <w:shd w:val="clear" w:color="auto" w:fill="auto"/>
          </w:tcPr>
          <w:p w14:paraId="161E9E65"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Company Contact:</w:t>
            </w:r>
          </w:p>
        </w:tc>
        <w:tc>
          <w:tcPr>
            <w:tcW w:w="7796" w:type="dxa"/>
            <w:gridSpan w:val="4"/>
            <w:shd w:val="clear" w:color="auto" w:fill="auto"/>
          </w:tcPr>
          <w:p w14:paraId="161E9E66" w14:textId="77777777" w:rsidR="001809EC" w:rsidRPr="002A3A8A" w:rsidRDefault="001809EC" w:rsidP="002A3A8A">
            <w:pPr>
              <w:tabs>
                <w:tab w:val="num" w:pos="540"/>
              </w:tabs>
              <w:spacing w:after="120"/>
              <w:jc w:val="left"/>
              <w:rPr>
                <w:rFonts w:asciiTheme="minorHAnsi" w:hAnsiTheme="minorHAnsi"/>
                <w:b/>
              </w:rPr>
            </w:pPr>
            <w:permStart w:id="413402168" w:edGrp="everyone"/>
            <w:r>
              <w:rPr>
                <w:rFonts w:asciiTheme="minorHAnsi" w:hAnsiTheme="minorHAnsi"/>
                <w:b/>
              </w:rPr>
              <w:t xml:space="preserve">  </w:t>
            </w:r>
            <w:permEnd w:id="413402168"/>
          </w:p>
        </w:tc>
      </w:tr>
      <w:tr w:rsidR="001809EC" w:rsidRPr="0075085D" w14:paraId="161E9E6A" w14:textId="77777777" w:rsidTr="002A3A8A">
        <w:trPr>
          <w:trHeight w:val="256"/>
        </w:trPr>
        <w:tc>
          <w:tcPr>
            <w:tcW w:w="2802" w:type="dxa"/>
            <w:shd w:val="clear" w:color="auto" w:fill="auto"/>
          </w:tcPr>
          <w:p w14:paraId="161E9E6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Address:</w:t>
            </w:r>
          </w:p>
        </w:tc>
        <w:tc>
          <w:tcPr>
            <w:tcW w:w="7796" w:type="dxa"/>
            <w:gridSpan w:val="4"/>
            <w:shd w:val="clear" w:color="auto" w:fill="auto"/>
          </w:tcPr>
          <w:p w14:paraId="161E9E69" w14:textId="77777777" w:rsidR="001809EC" w:rsidRPr="002A3A8A" w:rsidRDefault="001809EC" w:rsidP="002A3A8A">
            <w:pPr>
              <w:tabs>
                <w:tab w:val="num" w:pos="540"/>
              </w:tabs>
              <w:spacing w:after="120"/>
              <w:jc w:val="left"/>
              <w:rPr>
                <w:rFonts w:asciiTheme="minorHAnsi" w:hAnsiTheme="minorHAnsi"/>
                <w:b/>
              </w:rPr>
            </w:pPr>
            <w:permStart w:id="649491407" w:edGrp="everyone"/>
            <w:r>
              <w:rPr>
                <w:rFonts w:asciiTheme="minorHAnsi" w:hAnsiTheme="minorHAnsi"/>
                <w:b/>
              </w:rPr>
              <w:t xml:space="preserve">  </w:t>
            </w:r>
            <w:permEnd w:id="649491407"/>
          </w:p>
        </w:tc>
      </w:tr>
      <w:tr w:rsidR="001809EC" w:rsidRPr="0075085D" w14:paraId="161E9E6F" w14:textId="77777777" w:rsidTr="002A3A8A">
        <w:trPr>
          <w:trHeight w:val="256"/>
        </w:trPr>
        <w:tc>
          <w:tcPr>
            <w:tcW w:w="2802" w:type="dxa"/>
            <w:shd w:val="clear" w:color="auto" w:fill="auto"/>
          </w:tcPr>
          <w:p w14:paraId="161E9E6B"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City:</w:t>
            </w:r>
          </w:p>
        </w:tc>
        <w:tc>
          <w:tcPr>
            <w:tcW w:w="2693" w:type="dxa"/>
            <w:shd w:val="clear" w:color="auto" w:fill="auto"/>
          </w:tcPr>
          <w:p w14:paraId="161E9E6C" w14:textId="77777777" w:rsidR="001809EC" w:rsidRPr="002A3A8A" w:rsidRDefault="001809EC" w:rsidP="002A3A8A">
            <w:pPr>
              <w:tabs>
                <w:tab w:val="num" w:pos="540"/>
              </w:tabs>
              <w:spacing w:after="120"/>
              <w:jc w:val="left"/>
              <w:rPr>
                <w:rFonts w:asciiTheme="minorHAnsi" w:hAnsiTheme="minorHAnsi"/>
                <w:b/>
              </w:rPr>
            </w:pPr>
            <w:permStart w:id="2113622197" w:edGrp="everyone"/>
            <w:r>
              <w:rPr>
                <w:rFonts w:asciiTheme="minorHAnsi" w:hAnsiTheme="minorHAnsi"/>
                <w:b/>
              </w:rPr>
              <w:t xml:space="preserve">  </w:t>
            </w:r>
            <w:permEnd w:id="2113622197"/>
          </w:p>
        </w:tc>
        <w:tc>
          <w:tcPr>
            <w:tcW w:w="2126" w:type="dxa"/>
            <w:gridSpan w:val="2"/>
            <w:shd w:val="clear" w:color="auto" w:fill="auto"/>
          </w:tcPr>
          <w:p w14:paraId="161E9E6D"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State:</w:t>
            </w:r>
          </w:p>
        </w:tc>
        <w:tc>
          <w:tcPr>
            <w:tcW w:w="2977" w:type="dxa"/>
            <w:shd w:val="clear" w:color="auto" w:fill="auto"/>
          </w:tcPr>
          <w:p w14:paraId="161E9E6E" w14:textId="77777777" w:rsidR="001809EC" w:rsidRPr="002A3A8A" w:rsidRDefault="001809EC" w:rsidP="002A3A8A">
            <w:pPr>
              <w:tabs>
                <w:tab w:val="num" w:pos="540"/>
              </w:tabs>
              <w:spacing w:after="120"/>
              <w:jc w:val="left"/>
              <w:rPr>
                <w:rFonts w:asciiTheme="minorHAnsi" w:hAnsiTheme="minorHAnsi"/>
                <w:b/>
              </w:rPr>
            </w:pPr>
            <w:permStart w:id="1619283431" w:edGrp="everyone"/>
            <w:r>
              <w:rPr>
                <w:rFonts w:asciiTheme="minorHAnsi" w:hAnsiTheme="minorHAnsi"/>
                <w:b/>
              </w:rPr>
              <w:t xml:space="preserve">  </w:t>
            </w:r>
            <w:permEnd w:id="1619283431"/>
          </w:p>
        </w:tc>
      </w:tr>
      <w:tr w:rsidR="00F50222" w:rsidRPr="0075085D" w14:paraId="161E9E72" w14:textId="77777777" w:rsidTr="00F50222">
        <w:trPr>
          <w:trHeight w:val="256"/>
        </w:trPr>
        <w:tc>
          <w:tcPr>
            <w:tcW w:w="2802" w:type="dxa"/>
            <w:shd w:val="clear" w:color="auto" w:fill="auto"/>
          </w:tcPr>
          <w:p w14:paraId="161E9E70" w14:textId="77777777" w:rsidR="00F50222" w:rsidRPr="002A3A8A" w:rsidDel="00BA0810" w:rsidRDefault="00F50222" w:rsidP="002A3A8A">
            <w:pPr>
              <w:tabs>
                <w:tab w:val="num" w:pos="540"/>
              </w:tabs>
              <w:spacing w:after="120"/>
              <w:jc w:val="left"/>
              <w:rPr>
                <w:rFonts w:asciiTheme="minorHAnsi" w:hAnsiTheme="minorHAnsi"/>
                <w:b/>
              </w:rPr>
            </w:pPr>
            <w:r w:rsidRPr="002A3A8A">
              <w:rPr>
                <w:rFonts w:asciiTheme="minorHAnsi" w:hAnsiTheme="minorHAnsi"/>
                <w:b/>
              </w:rPr>
              <w:t>Country:</w:t>
            </w:r>
          </w:p>
        </w:tc>
        <w:tc>
          <w:tcPr>
            <w:tcW w:w="3685" w:type="dxa"/>
            <w:gridSpan w:val="2"/>
            <w:shd w:val="clear" w:color="auto" w:fill="auto"/>
          </w:tcPr>
          <w:p w14:paraId="3C1E4722" w14:textId="767D3DA0" w:rsidR="00F50222" w:rsidRPr="002A3A8A" w:rsidRDefault="00F50222" w:rsidP="002A3A8A">
            <w:pPr>
              <w:tabs>
                <w:tab w:val="num" w:pos="540"/>
              </w:tabs>
              <w:spacing w:after="120"/>
              <w:jc w:val="left"/>
              <w:rPr>
                <w:rFonts w:asciiTheme="minorHAnsi" w:hAnsiTheme="minorHAnsi"/>
                <w:b/>
              </w:rPr>
            </w:pPr>
            <w:permStart w:id="400884435" w:edGrp="everyone"/>
            <w:r>
              <w:rPr>
                <w:rFonts w:asciiTheme="minorHAnsi" w:hAnsiTheme="minorHAnsi"/>
                <w:b/>
              </w:rPr>
              <w:t xml:space="preserve">   </w:t>
            </w:r>
            <w:permEnd w:id="400884435"/>
          </w:p>
        </w:tc>
        <w:tc>
          <w:tcPr>
            <w:tcW w:w="1134" w:type="dxa"/>
            <w:shd w:val="clear" w:color="auto" w:fill="auto"/>
          </w:tcPr>
          <w:p w14:paraId="709BB014" w14:textId="6EC7D219" w:rsidR="00F50222" w:rsidRPr="002A3A8A" w:rsidRDefault="00F50222" w:rsidP="002A3A8A">
            <w:pPr>
              <w:tabs>
                <w:tab w:val="num" w:pos="540"/>
              </w:tabs>
              <w:spacing w:after="120"/>
              <w:jc w:val="left"/>
              <w:rPr>
                <w:rFonts w:asciiTheme="minorHAnsi" w:hAnsiTheme="minorHAnsi"/>
                <w:b/>
              </w:rPr>
            </w:pPr>
            <w:r>
              <w:rPr>
                <w:rFonts w:asciiTheme="minorHAnsi" w:hAnsiTheme="minorHAnsi"/>
                <w:b/>
              </w:rPr>
              <w:t>Zip:</w:t>
            </w:r>
          </w:p>
        </w:tc>
        <w:tc>
          <w:tcPr>
            <w:tcW w:w="2977" w:type="dxa"/>
            <w:shd w:val="clear" w:color="auto" w:fill="auto"/>
          </w:tcPr>
          <w:p w14:paraId="161E9E71" w14:textId="6410ACF3" w:rsidR="00F50222" w:rsidRPr="002A3A8A" w:rsidRDefault="00F50222" w:rsidP="002A3A8A">
            <w:pPr>
              <w:tabs>
                <w:tab w:val="num" w:pos="540"/>
              </w:tabs>
              <w:spacing w:after="120"/>
              <w:jc w:val="left"/>
              <w:rPr>
                <w:rFonts w:asciiTheme="minorHAnsi" w:hAnsiTheme="minorHAnsi"/>
                <w:b/>
              </w:rPr>
            </w:pPr>
            <w:permStart w:id="2002526142" w:edGrp="everyone"/>
            <w:r>
              <w:rPr>
                <w:rFonts w:asciiTheme="minorHAnsi" w:hAnsiTheme="minorHAnsi"/>
                <w:b/>
              </w:rPr>
              <w:t xml:space="preserve">   </w:t>
            </w:r>
            <w:permEnd w:id="2002526142"/>
          </w:p>
        </w:tc>
      </w:tr>
      <w:tr w:rsidR="001809EC" w:rsidRPr="0075085D" w14:paraId="161E9E77" w14:textId="77777777" w:rsidTr="002A3A8A">
        <w:trPr>
          <w:trHeight w:val="256"/>
        </w:trPr>
        <w:tc>
          <w:tcPr>
            <w:tcW w:w="2802" w:type="dxa"/>
            <w:shd w:val="clear" w:color="auto" w:fill="auto"/>
          </w:tcPr>
          <w:p w14:paraId="161E9E7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Telephone Number:</w:t>
            </w:r>
          </w:p>
        </w:tc>
        <w:tc>
          <w:tcPr>
            <w:tcW w:w="2693" w:type="dxa"/>
            <w:shd w:val="clear" w:color="auto" w:fill="auto"/>
          </w:tcPr>
          <w:p w14:paraId="161E9E74" w14:textId="77777777" w:rsidR="001809EC" w:rsidRPr="002A3A8A" w:rsidRDefault="001809EC" w:rsidP="002A3A8A">
            <w:pPr>
              <w:tabs>
                <w:tab w:val="num" w:pos="540"/>
              </w:tabs>
              <w:spacing w:after="120"/>
              <w:jc w:val="left"/>
              <w:rPr>
                <w:rFonts w:asciiTheme="minorHAnsi" w:hAnsiTheme="minorHAnsi"/>
                <w:b/>
              </w:rPr>
            </w:pPr>
            <w:permStart w:id="700394372" w:edGrp="everyone"/>
            <w:r>
              <w:rPr>
                <w:rFonts w:asciiTheme="minorHAnsi" w:hAnsiTheme="minorHAnsi"/>
                <w:b/>
              </w:rPr>
              <w:t xml:space="preserve">  </w:t>
            </w:r>
            <w:permEnd w:id="700394372"/>
          </w:p>
        </w:tc>
        <w:tc>
          <w:tcPr>
            <w:tcW w:w="2126" w:type="dxa"/>
            <w:gridSpan w:val="2"/>
            <w:shd w:val="clear" w:color="auto" w:fill="auto"/>
          </w:tcPr>
          <w:p w14:paraId="161E9E75"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Fax Number:</w:t>
            </w:r>
          </w:p>
        </w:tc>
        <w:tc>
          <w:tcPr>
            <w:tcW w:w="2977" w:type="dxa"/>
            <w:shd w:val="clear" w:color="auto" w:fill="auto"/>
          </w:tcPr>
          <w:p w14:paraId="161E9E76" w14:textId="77777777" w:rsidR="001809EC" w:rsidRPr="002A3A8A" w:rsidRDefault="001809EC" w:rsidP="002A3A8A">
            <w:pPr>
              <w:tabs>
                <w:tab w:val="num" w:pos="540"/>
              </w:tabs>
              <w:spacing w:after="120"/>
              <w:jc w:val="left"/>
              <w:rPr>
                <w:rFonts w:asciiTheme="minorHAnsi" w:hAnsiTheme="minorHAnsi"/>
                <w:b/>
              </w:rPr>
            </w:pPr>
            <w:permStart w:id="1787443599" w:edGrp="everyone"/>
            <w:r>
              <w:rPr>
                <w:rFonts w:asciiTheme="minorHAnsi" w:hAnsiTheme="minorHAnsi"/>
                <w:b/>
              </w:rPr>
              <w:t xml:space="preserve">  </w:t>
            </w:r>
            <w:permEnd w:id="1787443599"/>
          </w:p>
        </w:tc>
      </w:tr>
      <w:tr w:rsidR="001809EC" w:rsidRPr="0075085D" w14:paraId="161E9E7C" w14:textId="77777777" w:rsidTr="002A3A8A">
        <w:trPr>
          <w:trHeight w:val="256"/>
        </w:trPr>
        <w:tc>
          <w:tcPr>
            <w:tcW w:w="2802" w:type="dxa"/>
            <w:shd w:val="clear" w:color="auto" w:fill="auto"/>
          </w:tcPr>
          <w:p w14:paraId="161E9E7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Email Address:</w:t>
            </w:r>
          </w:p>
        </w:tc>
        <w:tc>
          <w:tcPr>
            <w:tcW w:w="2693" w:type="dxa"/>
            <w:shd w:val="clear" w:color="auto" w:fill="auto"/>
          </w:tcPr>
          <w:p w14:paraId="161E9E79" w14:textId="77777777" w:rsidR="001809EC" w:rsidRPr="002A3A8A" w:rsidRDefault="001809EC" w:rsidP="002A3A8A">
            <w:pPr>
              <w:tabs>
                <w:tab w:val="num" w:pos="540"/>
              </w:tabs>
              <w:spacing w:after="120"/>
              <w:jc w:val="left"/>
              <w:rPr>
                <w:rFonts w:asciiTheme="minorHAnsi" w:hAnsiTheme="minorHAnsi"/>
                <w:b/>
              </w:rPr>
            </w:pPr>
            <w:permStart w:id="314180824" w:edGrp="everyone"/>
            <w:r>
              <w:rPr>
                <w:rFonts w:asciiTheme="minorHAnsi" w:hAnsiTheme="minorHAnsi"/>
                <w:b/>
              </w:rPr>
              <w:t xml:space="preserve">  </w:t>
            </w:r>
            <w:permEnd w:id="314180824"/>
          </w:p>
        </w:tc>
        <w:tc>
          <w:tcPr>
            <w:tcW w:w="2126" w:type="dxa"/>
            <w:gridSpan w:val="2"/>
            <w:shd w:val="clear" w:color="auto" w:fill="auto"/>
          </w:tcPr>
          <w:p w14:paraId="161E9E7A" w14:textId="77777777" w:rsidR="001809EC" w:rsidRPr="002A3A8A" w:rsidRDefault="001809EC" w:rsidP="002A3A8A">
            <w:pPr>
              <w:tabs>
                <w:tab w:val="num" w:pos="540"/>
              </w:tabs>
              <w:spacing w:after="120"/>
              <w:jc w:val="left"/>
              <w:rPr>
                <w:rFonts w:asciiTheme="minorHAnsi" w:hAnsiTheme="minorHAnsi"/>
                <w:b/>
                <w:spacing w:val="-10"/>
              </w:rPr>
            </w:pPr>
            <w:r w:rsidRPr="002A3A8A">
              <w:rPr>
                <w:rFonts w:asciiTheme="minorHAnsi" w:hAnsiTheme="minorHAnsi"/>
                <w:b/>
                <w:spacing w:val="-10"/>
              </w:rPr>
              <w:t>Company Website:</w:t>
            </w:r>
          </w:p>
        </w:tc>
        <w:tc>
          <w:tcPr>
            <w:tcW w:w="2977" w:type="dxa"/>
            <w:shd w:val="clear" w:color="auto" w:fill="auto"/>
          </w:tcPr>
          <w:p w14:paraId="161E9E7B" w14:textId="77777777" w:rsidR="001809EC" w:rsidRPr="002A3A8A" w:rsidRDefault="001809EC" w:rsidP="002A3A8A">
            <w:pPr>
              <w:tabs>
                <w:tab w:val="num" w:pos="540"/>
              </w:tabs>
              <w:spacing w:after="120"/>
              <w:jc w:val="left"/>
              <w:rPr>
                <w:rFonts w:asciiTheme="minorHAnsi" w:hAnsiTheme="minorHAnsi"/>
                <w:b/>
              </w:rPr>
            </w:pPr>
            <w:permStart w:id="1681336071" w:edGrp="everyone"/>
            <w:r>
              <w:rPr>
                <w:rFonts w:asciiTheme="minorHAnsi" w:hAnsiTheme="minorHAnsi"/>
                <w:b/>
              </w:rPr>
              <w:t xml:space="preserve">  </w:t>
            </w:r>
            <w:permEnd w:id="1681336071"/>
          </w:p>
        </w:tc>
      </w:tr>
      <w:tr w:rsidR="001809EC" w:rsidRPr="0075085D" w14:paraId="161E9E7E" w14:textId="77777777" w:rsidTr="002A3A8A">
        <w:trPr>
          <w:trHeight w:val="256"/>
        </w:trPr>
        <w:tc>
          <w:tcPr>
            <w:tcW w:w="10598" w:type="dxa"/>
            <w:gridSpan w:val="5"/>
            <w:shd w:val="clear" w:color="auto" w:fill="auto"/>
          </w:tcPr>
          <w:p w14:paraId="161E9E7D"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u w:val="single"/>
              </w:rPr>
              <w:t>Corporate  information</w:t>
            </w:r>
            <w:r w:rsidRPr="002A3A8A">
              <w:rPr>
                <w:rFonts w:asciiTheme="minorHAnsi" w:hAnsiTheme="minorHAnsi"/>
                <w:b/>
              </w:rPr>
              <w:t>:</w:t>
            </w:r>
          </w:p>
        </w:tc>
      </w:tr>
      <w:tr w:rsidR="001809EC" w:rsidRPr="0075085D" w14:paraId="161E9E81" w14:textId="77777777" w:rsidTr="002A3A8A">
        <w:trPr>
          <w:trHeight w:val="256"/>
        </w:trPr>
        <w:tc>
          <w:tcPr>
            <w:tcW w:w="2802" w:type="dxa"/>
            <w:shd w:val="clear" w:color="auto" w:fill="auto"/>
          </w:tcPr>
          <w:p w14:paraId="161E9E7F"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Cs/>
              </w:rPr>
              <w:t xml:space="preserve">Company </w:t>
            </w:r>
            <w:r w:rsidRPr="002A3A8A">
              <w:rPr>
                <w:rFonts w:asciiTheme="minorHAnsi" w:hAnsiTheme="minorHAnsi"/>
                <w:b/>
              </w:rPr>
              <w:t>mission statement</w:t>
            </w:r>
          </w:p>
        </w:tc>
        <w:tc>
          <w:tcPr>
            <w:tcW w:w="7796" w:type="dxa"/>
            <w:gridSpan w:val="4"/>
            <w:shd w:val="clear" w:color="auto" w:fill="auto"/>
          </w:tcPr>
          <w:p w14:paraId="161E9E80" w14:textId="77777777" w:rsidR="001809EC" w:rsidRPr="002A3A8A" w:rsidRDefault="001809EC" w:rsidP="002A3A8A">
            <w:pPr>
              <w:tabs>
                <w:tab w:val="num" w:pos="540"/>
              </w:tabs>
              <w:spacing w:after="120"/>
              <w:jc w:val="left"/>
              <w:rPr>
                <w:rFonts w:asciiTheme="minorHAnsi" w:hAnsiTheme="minorHAnsi"/>
                <w:b/>
              </w:rPr>
            </w:pPr>
            <w:permStart w:id="1669816805" w:edGrp="everyone"/>
            <w:r>
              <w:rPr>
                <w:rFonts w:asciiTheme="minorHAnsi" w:hAnsiTheme="minorHAnsi"/>
                <w:b/>
              </w:rPr>
              <w:t xml:space="preserve">  </w:t>
            </w:r>
            <w:permEnd w:id="1669816805"/>
          </w:p>
        </w:tc>
      </w:tr>
      <w:tr w:rsidR="001809EC" w:rsidRPr="0075085D" w14:paraId="161E9E84" w14:textId="77777777" w:rsidTr="002A3A8A">
        <w:trPr>
          <w:trHeight w:val="256"/>
        </w:trPr>
        <w:tc>
          <w:tcPr>
            <w:tcW w:w="2802" w:type="dxa"/>
            <w:shd w:val="clear" w:color="auto" w:fill="auto"/>
          </w:tcPr>
          <w:p w14:paraId="161E9E82" w14:textId="77777777" w:rsidR="00D86E8E" w:rsidRPr="00D86E8E" w:rsidRDefault="001809EC" w:rsidP="00D86E8E">
            <w:pPr>
              <w:tabs>
                <w:tab w:val="num" w:pos="540"/>
              </w:tabs>
              <w:spacing w:after="120"/>
              <w:jc w:val="left"/>
              <w:rPr>
                <w:rFonts w:asciiTheme="minorHAnsi" w:hAnsiTheme="minorHAnsi"/>
                <w:b/>
                <w:i/>
                <w:iCs/>
              </w:rPr>
            </w:pPr>
            <w:r w:rsidRPr="002A3A8A">
              <w:rPr>
                <w:rFonts w:asciiTheme="minorHAnsi" w:hAnsiTheme="minorHAnsi"/>
                <w:b/>
              </w:rPr>
              <w:t>Service commitment</w:t>
            </w:r>
            <w:r w:rsidRPr="002A3A8A">
              <w:rPr>
                <w:rFonts w:asciiTheme="minorHAnsi" w:hAnsiTheme="minorHAnsi"/>
                <w:bCs/>
              </w:rPr>
              <w:t xml:space="preserve"> to customers and measurements used</w:t>
            </w:r>
            <w:r w:rsidR="00D86E8E">
              <w:rPr>
                <w:rFonts w:asciiTheme="minorHAnsi" w:hAnsiTheme="minorHAnsi"/>
                <w:bCs/>
              </w:rPr>
              <w:br/>
            </w:r>
            <w:r w:rsidR="00D86E8E">
              <w:rPr>
                <w:rFonts w:asciiTheme="minorHAnsi" w:hAnsiTheme="minorHAnsi"/>
                <w:bCs/>
                <w:i/>
                <w:iCs/>
              </w:rPr>
              <w:t>(if available)</w:t>
            </w:r>
          </w:p>
        </w:tc>
        <w:tc>
          <w:tcPr>
            <w:tcW w:w="7796" w:type="dxa"/>
            <w:gridSpan w:val="4"/>
            <w:shd w:val="clear" w:color="auto" w:fill="auto"/>
          </w:tcPr>
          <w:p w14:paraId="161E9E83" w14:textId="77777777" w:rsidR="001809EC" w:rsidRPr="002A3A8A" w:rsidRDefault="001809EC" w:rsidP="002A3A8A">
            <w:pPr>
              <w:tabs>
                <w:tab w:val="num" w:pos="540"/>
              </w:tabs>
              <w:spacing w:after="120"/>
              <w:jc w:val="left"/>
              <w:rPr>
                <w:rFonts w:asciiTheme="minorHAnsi" w:hAnsiTheme="minorHAnsi"/>
                <w:b/>
              </w:rPr>
            </w:pPr>
            <w:permStart w:id="1982165589" w:edGrp="everyone"/>
            <w:r>
              <w:rPr>
                <w:rFonts w:asciiTheme="minorHAnsi" w:hAnsiTheme="minorHAnsi"/>
                <w:b/>
              </w:rPr>
              <w:t xml:space="preserve">  </w:t>
            </w:r>
            <w:permEnd w:id="1982165589"/>
          </w:p>
        </w:tc>
      </w:tr>
      <w:tr w:rsidR="001809EC" w:rsidRPr="0075085D" w14:paraId="161E9E87" w14:textId="77777777" w:rsidTr="002A3A8A">
        <w:trPr>
          <w:trHeight w:val="256"/>
        </w:trPr>
        <w:tc>
          <w:tcPr>
            <w:tcW w:w="2802" w:type="dxa"/>
            <w:shd w:val="clear" w:color="auto" w:fill="auto"/>
          </w:tcPr>
          <w:p w14:paraId="161E9E85"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Organization</w:t>
            </w:r>
            <w:r w:rsidRPr="002A3A8A">
              <w:rPr>
                <w:rFonts w:asciiTheme="minorHAnsi" w:hAnsiTheme="minorHAnsi"/>
                <w:bCs/>
              </w:rPr>
              <w:t xml:space="preserve"> structure </w:t>
            </w:r>
            <w:r w:rsidRPr="002A3A8A">
              <w:rPr>
                <w:rFonts w:asciiTheme="minorHAnsi" w:hAnsiTheme="minorHAnsi"/>
                <w:bCs/>
                <w:sz w:val="16"/>
                <w:szCs w:val="16"/>
              </w:rPr>
              <w:t>(include description of those parts of your organization that would be involved in the performance of the work)</w:t>
            </w:r>
          </w:p>
        </w:tc>
        <w:tc>
          <w:tcPr>
            <w:tcW w:w="7796" w:type="dxa"/>
            <w:gridSpan w:val="4"/>
            <w:shd w:val="clear" w:color="auto" w:fill="auto"/>
          </w:tcPr>
          <w:p w14:paraId="161E9E86" w14:textId="77777777" w:rsidR="001809EC" w:rsidRPr="002A3A8A" w:rsidRDefault="001809EC" w:rsidP="002A3A8A">
            <w:pPr>
              <w:tabs>
                <w:tab w:val="num" w:pos="540"/>
              </w:tabs>
              <w:spacing w:after="120"/>
              <w:jc w:val="left"/>
              <w:rPr>
                <w:rFonts w:asciiTheme="minorHAnsi" w:hAnsiTheme="minorHAnsi"/>
                <w:b/>
              </w:rPr>
            </w:pPr>
            <w:permStart w:id="696265190" w:edGrp="everyone"/>
            <w:r>
              <w:rPr>
                <w:rFonts w:asciiTheme="minorHAnsi" w:hAnsiTheme="minorHAnsi"/>
                <w:b/>
              </w:rPr>
              <w:t xml:space="preserve">  </w:t>
            </w:r>
            <w:permEnd w:id="696265190"/>
          </w:p>
        </w:tc>
      </w:tr>
      <w:tr w:rsidR="001809EC" w:rsidRPr="0075085D" w14:paraId="161E9E8A" w14:textId="77777777" w:rsidTr="002A3A8A">
        <w:trPr>
          <w:trHeight w:val="256"/>
        </w:trPr>
        <w:tc>
          <w:tcPr>
            <w:tcW w:w="2802" w:type="dxa"/>
            <w:shd w:val="clear" w:color="auto" w:fill="auto"/>
          </w:tcPr>
          <w:p w14:paraId="161E9E88" w14:textId="77777777" w:rsidR="001809EC" w:rsidRPr="002A3A8A" w:rsidRDefault="001809EC" w:rsidP="002522B4">
            <w:pPr>
              <w:tabs>
                <w:tab w:val="num" w:pos="720"/>
              </w:tabs>
              <w:spacing w:after="120"/>
              <w:jc w:val="left"/>
              <w:rPr>
                <w:rFonts w:asciiTheme="minorHAnsi" w:hAnsiTheme="minorHAnsi"/>
                <w:b/>
              </w:rPr>
            </w:pPr>
            <w:r w:rsidRPr="002A3A8A">
              <w:rPr>
                <w:rFonts w:asciiTheme="minorHAnsi" w:hAnsiTheme="minorHAnsi"/>
                <w:bCs/>
              </w:rPr>
              <w:t xml:space="preserve">Relevant </w:t>
            </w:r>
            <w:r w:rsidRPr="002A3A8A">
              <w:rPr>
                <w:rFonts w:asciiTheme="minorHAnsi" w:hAnsiTheme="minorHAnsi"/>
                <w:b/>
              </w:rPr>
              <w:t>experience</w:t>
            </w:r>
            <w:r w:rsidRPr="002A3A8A">
              <w:rPr>
                <w:rFonts w:asciiTheme="minorHAnsi" w:hAnsiTheme="minorHAnsi"/>
                <w:bCs/>
              </w:rPr>
              <w:t xml:space="preserve"> </w:t>
            </w:r>
            <w:r w:rsidRPr="002A3A8A">
              <w:rPr>
                <w:rFonts w:asciiTheme="minorHAnsi" w:hAnsiTheme="minorHAnsi" w:cstheme="minorHAnsi"/>
                <w:bCs/>
                <w:sz w:val="16"/>
                <w:szCs w:val="16"/>
              </w:rPr>
              <w:t xml:space="preserve">(how could your expertise contribute to WHO’s needs for the purpose of this </w:t>
            </w:r>
            <w:r w:rsidR="002522B4">
              <w:rPr>
                <w:rFonts w:asciiTheme="minorHAnsi" w:hAnsiTheme="minorHAnsi" w:cstheme="minorHAnsi"/>
                <w:bCs/>
                <w:sz w:val="16"/>
                <w:szCs w:val="16"/>
              </w:rPr>
              <w:t>RFP</w:t>
            </w:r>
            <w:r w:rsidRPr="002A3A8A">
              <w:rPr>
                <w:rFonts w:asciiTheme="minorHAnsi" w:hAnsiTheme="minorHAnsi" w:cstheme="minorHAnsi"/>
                <w:bCs/>
                <w:sz w:val="16"/>
                <w:szCs w:val="16"/>
              </w:rPr>
              <w:t xml:space="preserve">) – </w:t>
            </w:r>
            <w:r w:rsidRPr="002A3A8A">
              <w:rPr>
                <w:rFonts w:asciiTheme="minorHAnsi" w:hAnsiTheme="minorHAnsi" w:cstheme="minorHAnsi"/>
                <w:bCs/>
                <w:i/>
                <w:iCs/>
                <w:sz w:val="16"/>
                <w:szCs w:val="16"/>
              </w:rPr>
              <w:t>Please attach reference and contact details</w:t>
            </w:r>
          </w:p>
        </w:tc>
        <w:tc>
          <w:tcPr>
            <w:tcW w:w="7796" w:type="dxa"/>
            <w:gridSpan w:val="4"/>
            <w:shd w:val="clear" w:color="auto" w:fill="auto"/>
          </w:tcPr>
          <w:p w14:paraId="161E9E89" w14:textId="77777777" w:rsidR="001809EC" w:rsidRPr="002A3A8A" w:rsidRDefault="001809EC" w:rsidP="002A3A8A">
            <w:pPr>
              <w:tabs>
                <w:tab w:val="num" w:pos="540"/>
              </w:tabs>
              <w:spacing w:after="120"/>
              <w:jc w:val="left"/>
              <w:rPr>
                <w:rFonts w:asciiTheme="minorHAnsi" w:hAnsiTheme="minorHAnsi"/>
                <w:b/>
              </w:rPr>
            </w:pPr>
            <w:permStart w:id="1794064700" w:edGrp="everyone"/>
            <w:r>
              <w:rPr>
                <w:rFonts w:asciiTheme="minorHAnsi" w:hAnsiTheme="minorHAnsi"/>
                <w:b/>
              </w:rPr>
              <w:t xml:space="preserve">  </w:t>
            </w:r>
            <w:permEnd w:id="1794064700"/>
          </w:p>
        </w:tc>
      </w:tr>
      <w:tr w:rsidR="001809EC" w:rsidRPr="0075085D" w14:paraId="161E9E8D" w14:textId="77777777" w:rsidTr="002A3A8A">
        <w:trPr>
          <w:trHeight w:val="256"/>
        </w:trPr>
        <w:tc>
          <w:tcPr>
            <w:tcW w:w="2802" w:type="dxa"/>
            <w:shd w:val="clear" w:color="auto" w:fill="auto"/>
          </w:tcPr>
          <w:p w14:paraId="161E9E8B"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Staffing information</w:t>
            </w:r>
          </w:p>
        </w:tc>
        <w:tc>
          <w:tcPr>
            <w:tcW w:w="7796" w:type="dxa"/>
            <w:gridSpan w:val="4"/>
            <w:shd w:val="clear" w:color="auto" w:fill="auto"/>
          </w:tcPr>
          <w:p w14:paraId="161E9E8C" w14:textId="77777777" w:rsidR="001809EC" w:rsidRPr="002A3A8A" w:rsidRDefault="001809EC" w:rsidP="002A3A8A">
            <w:pPr>
              <w:tabs>
                <w:tab w:val="num" w:pos="540"/>
              </w:tabs>
              <w:spacing w:after="120"/>
              <w:jc w:val="left"/>
              <w:rPr>
                <w:rFonts w:asciiTheme="minorHAnsi" w:hAnsiTheme="minorHAnsi"/>
                <w:b/>
              </w:rPr>
            </w:pPr>
            <w:permStart w:id="1958943364" w:edGrp="everyone"/>
            <w:r>
              <w:rPr>
                <w:rFonts w:asciiTheme="minorHAnsi" w:hAnsiTheme="minorHAnsi"/>
                <w:b/>
              </w:rPr>
              <w:t xml:space="preserve">  </w:t>
            </w:r>
            <w:permEnd w:id="1958943364"/>
          </w:p>
        </w:tc>
      </w:tr>
    </w:tbl>
    <w:p w14:paraId="161E9E8E" w14:textId="77777777" w:rsidR="000A273B" w:rsidRDefault="000A273B" w:rsidP="000A273B">
      <w:pPr>
        <w:jc w:val="left"/>
        <w:rPr>
          <w:rFonts w:asciiTheme="minorHAnsi" w:hAnsiTheme="minorHAnsi"/>
          <w:sz w:val="24"/>
        </w:rPr>
      </w:pPr>
    </w:p>
    <w:p w14:paraId="161E9E8F" w14:textId="77777777" w:rsidR="000A273B" w:rsidRPr="000A273B" w:rsidRDefault="000A273B" w:rsidP="000A273B">
      <w:pPr>
        <w:jc w:val="left"/>
        <w:rPr>
          <w:rFonts w:asciiTheme="minorHAnsi" w:hAnsiTheme="minorHAnsi"/>
          <w:sz w:val="24"/>
          <w:lang w:val="en-GB"/>
        </w:rPr>
      </w:pPr>
      <w:r>
        <w:rPr>
          <w:rFonts w:asciiTheme="minorHAnsi" w:hAnsiTheme="minorHAnsi"/>
          <w:sz w:val="24"/>
          <w:lang w:val="en-GB"/>
        </w:rPr>
        <w:t>__________________________________________</w:t>
      </w:r>
    </w:p>
    <w:p w14:paraId="161E9E90" w14:textId="77777777" w:rsidR="000A273B" w:rsidRDefault="000A273B" w:rsidP="000A273B">
      <w:pPr>
        <w:jc w:val="left"/>
        <w:rPr>
          <w:rFonts w:asciiTheme="minorHAnsi" w:hAnsiTheme="minorHAnsi" w:cstheme="minorBidi"/>
          <w:b/>
          <w:sz w:val="24"/>
          <w:u w:val="single"/>
          <w:lang w:val="en-GB"/>
        </w:rPr>
      </w:pPr>
      <w:r w:rsidRPr="000A273B">
        <w:rPr>
          <w:rFonts w:asciiTheme="minorHAnsi" w:hAnsiTheme="minorHAnsi"/>
          <w:sz w:val="16"/>
          <w:szCs w:val="16"/>
        </w:rPr>
        <w:t xml:space="preserve">* </w:t>
      </w:r>
      <w:hyperlink r:id="rId13" w:history="1">
        <w:r w:rsidRPr="00520BB2">
          <w:rPr>
            <w:rStyle w:val="Hyperlink"/>
            <w:rFonts w:asciiTheme="minorHAnsi" w:hAnsiTheme="minorHAnsi"/>
            <w:sz w:val="16"/>
            <w:szCs w:val="16"/>
          </w:rPr>
          <w:t>http://www.who.int/about/finances-accountability/procurement/en/</w:t>
        </w:r>
      </w:hyperlink>
    </w:p>
    <w:p w14:paraId="161E9E91" w14:textId="77777777" w:rsidR="000A273B" w:rsidRPr="000A273B" w:rsidRDefault="001809EC" w:rsidP="000A273B">
      <w:pPr>
        <w:jc w:val="left"/>
        <w:rPr>
          <w:rFonts w:asciiTheme="minorHAnsi" w:hAnsiTheme="minorHAnsi" w:cstheme="minorBidi"/>
          <w:b/>
          <w:sz w:val="24"/>
          <w:u w:val="single"/>
          <w:lang w:val="en-GB"/>
        </w:rPr>
      </w:pPr>
      <w:r w:rsidRPr="000A273B">
        <w:rPr>
          <w:rFonts w:asciiTheme="minorHAnsi" w:hAnsiTheme="minorHAnsi" w:cstheme="minorBidi"/>
          <w:b/>
          <w:sz w:val="24"/>
          <w:u w:val="single"/>
          <w:lang w:val="en-GB"/>
        </w:rPr>
        <w:br w:type="page"/>
      </w:r>
    </w:p>
    <w:p w14:paraId="161E9E92" w14:textId="77777777" w:rsidR="001371C2" w:rsidRDefault="001371C2" w:rsidP="001371C2">
      <w:pPr>
        <w:jc w:val="left"/>
        <w:rPr>
          <w:rFonts w:asciiTheme="minorHAnsi" w:hAnsiTheme="minorHAnsi" w:cstheme="minorBidi"/>
          <w:b/>
          <w:sz w:val="24"/>
          <w:u w:val="single"/>
          <w:lang w:val="en-GB"/>
        </w:rPr>
      </w:pPr>
      <w:r w:rsidRPr="002A3A8A">
        <w:rPr>
          <w:rFonts w:asciiTheme="minorHAnsi" w:hAnsiTheme="minorHAnsi" w:cstheme="minorBidi"/>
          <w:b/>
          <w:sz w:val="24"/>
          <w:u w:val="single"/>
          <w:lang w:val="en-GB"/>
        </w:rPr>
        <w:lastRenderedPageBreak/>
        <w:t xml:space="preserve">Annex </w:t>
      </w:r>
      <w:r>
        <w:rPr>
          <w:rFonts w:asciiTheme="minorHAnsi" w:hAnsiTheme="minorHAnsi" w:cstheme="minorBidi"/>
          <w:b/>
          <w:sz w:val="24"/>
          <w:u w:val="single"/>
          <w:lang w:val="en-GB"/>
        </w:rPr>
        <w:t>3</w:t>
      </w:r>
      <w:r w:rsidRPr="002A3A8A">
        <w:rPr>
          <w:rFonts w:asciiTheme="minorHAnsi" w:hAnsiTheme="minorHAnsi" w:cstheme="minorBidi"/>
          <w:b/>
          <w:sz w:val="24"/>
          <w:u w:val="single"/>
          <w:lang w:val="en-GB"/>
        </w:rPr>
        <w:t xml:space="preserve">: </w:t>
      </w:r>
      <w:r>
        <w:rPr>
          <w:rFonts w:asciiTheme="minorHAnsi" w:hAnsiTheme="minorHAnsi" w:cstheme="minorBidi"/>
          <w:b/>
          <w:sz w:val="24"/>
          <w:u w:val="single"/>
          <w:lang w:val="en-GB"/>
        </w:rPr>
        <w:t>Contractual Provisions</w:t>
      </w:r>
    </w:p>
    <w:p w14:paraId="161E9E93" w14:textId="77777777" w:rsidR="001371C2" w:rsidRDefault="001371C2" w:rsidP="001371C2">
      <w:pPr>
        <w:jc w:val="left"/>
        <w:rPr>
          <w:rFonts w:asciiTheme="minorHAnsi" w:hAnsiTheme="minorHAnsi" w:cstheme="minorBidi"/>
          <w:b/>
          <w:sz w:val="24"/>
          <w:u w:val="single"/>
          <w:lang w:val="en-GB"/>
        </w:rPr>
      </w:pPr>
    </w:p>
    <w:p w14:paraId="161E9E94"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Within 30 days of receipt of the contract</w:t>
      </w:r>
      <w:r>
        <w:rPr>
          <w:rFonts w:asciiTheme="minorHAnsi" w:hAnsiTheme="minorHAnsi" w:cs="Arial"/>
          <w:sz w:val="22"/>
          <w:szCs w:val="22"/>
          <w:lang w:val="en-GB"/>
        </w:rPr>
        <w:t xml:space="preserve"> between WHO and the successful bidder (the “Contract”)</w:t>
      </w:r>
      <w:r w:rsidRPr="002A3A8A">
        <w:rPr>
          <w:rFonts w:asciiTheme="minorHAnsi" w:hAnsiTheme="minorHAnsi" w:cs="Arial"/>
          <w:sz w:val="22"/>
          <w:szCs w:val="22"/>
          <w:lang w:val="en-GB"/>
        </w:rPr>
        <w:t xml:space="preserve">, the successful bidder shall sign and date the </w:t>
      </w:r>
      <w:r>
        <w:rPr>
          <w:rFonts w:asciiTheme="minorHAnsi" w:hAnsiTheme="minorHAnsi" w:cs="Arial"/>
          <w:sz w:val="22"/>
          <w:szCs w:val="22"/>
          <w:lang w:val="en-GB"/>
        </w:rPr>
        <w:t>C</w:t>
      </w:r>
      <w:r w:rsidRPr="002A3A8A">
        <w:rPr>
          <w:rFonts w:asciiTheme="minorHAnsi" w:hAnsiTheme="minorHAnsi" w:cs="Arial"/>
          <w:sz w:val="22"/>
          <w:szCs w:val="22"/>
          <w:lang w:val="en-GB"/>
        </w:rPr>
        <w:t xml:space="preserve">ontract and return it to WHO according to the instructions provided at that time.  If the bidder does not accept the </w:t>
      </w:r>
      <w:r>
        <w:rPr>
          <w:rFonts w:asciiTheme="minorHAnsi" w:hAnsiTheme="minorHAnsi" w:cs="Arial"/>
          <w:sz w:val="22"/>
          <w:szCs w:val="22"/>
          <w:lang w:val="en-GB"/>
        </w:rPr>
        <w:t>C</w:t>
      </w:r>
      <w:r w:rsidRPr="002A3A8A">
        <w:rPr>
          <w:rFonts w:asciiTheme="minorHAnsi" w:hAnsiTheme="minorHAnsi" w:cs="Arial"/>
          <w:sz w:val="22"/>
          <w:szCs w:val="22"/>
          <w:lang w:val="en-GB"/>
        </w:rPr>
        <w:t>ontract terms without changes, then WHO has the right not to proceed with the selected bidder and instead contract with another bidder of its choice.</w:t>
      </w:r>
      <w:r w:rsidRPr="00333049">
        <w:t xml:space="preserve"> </w:t>
      </w:r>
      <w:r w:rsidRPr="00333049">
        <w:rPr>
          <w:rFonts w:asciiTheme="minorHAnsi" w:hAnsiTheme="minorHAnsi" w:cs="Arial"/>
          <w:sz w:val="22"/>
          <w:szCs w:val="22"/>
          <w:lang w:val="en-GB"/>
        </w:rPr>
        <w:t>The Contract will  include</w:t>
      </w:r>
      <w:r>
        <w:rPr>
          <w:rFonts w:asciiTheme="minorHAnsi" w:hAnsiTheme="minorHAnsi" w:cs="Arial"/>
          <w:sz w:val="22"/>
          <w:szCs w:val="22"/>
          <w:lang w:val="en-GB"/>
        </w:rPr>
        <w:t xml:space="preserve">, without limitation, </w:t>
      </w:r>
      <w:r w:rsidRPr="00333049">
        <w:rPr>
          <w:rFonts w:asciiTheme="minorHAnsi" w:hAnsiTheme="minorHAnsi" w:cs="Arial"/>
          <w:sz w:val="22"/>
          <w:szCs w:val="22"/>
          <w:lang w:val="en-GB"/>
        </w:rPr>
        <w:t>the provisions set forth below (with the successful bidder referred to below as the “Contractor”):</w:t>
      </w:r>
    </w:p>
    <w:p w14:paraId="161E9E9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9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1.</w:t>
      </w:r>
      <w:r w:rsidRPr="001536A6">
        <w:rPr>
          <w:rFonts w:asciiTheme="minorHAnsi" w:hAnsiTheme="minorHAnsi"/>
          <w:sz w:val="22"/>
          <w:szCs w:val="22"/>
        </w:rPr>
        <w:tab/>
      </w:r>
      <w:r w:rsidRPr="00600E1A">
        <w:rPr>
          <w:rFonts w:asciiTheme="minorHAnsi" w:hAnsiTheme="minorHAnsi"/>
          <w:b/>
          <w:sz w:val="22"/>
          <w:szCs w:val="22"/>
          <w:u w:val="single"/>
        </w:rPr>
        <w:t>Compliance with WHO Codes and Policies</w:t>
      </w:r>
      <w:r w:rsidRPr="001536A6">
        <w:rPr>
          <w:rFonts w:asciiTheme="minorHAnsi" w:hAnsiTheme="minorHAnsi"/>
          <w:sz w:val="22"/>
          <w:szCs w:val="22"/>
        </w:rPr>
        <w:t xml:space="preserve">. By entering into the Contract, </w:t>
      </w:r>
      <w:r>
        <w:rPr>
          <w:rFonts w:asciiTheme="minorHAnsi" w:hAnsiTheme="minorHAnsi"/>
          <w:sz w:val="22"/>
          <w:szCs w:val="22"/>
        </w:rPr>
        <w:t xml:space="preserve">the Contractor </w:t>
      </w:r>
      <w:r w:rsidRPr="001536A6">
        <w:rPr>
          <w:rFonts w:asciiTheme="minorHAnsi" w:hAnsiTheme="minorHAnsi"/>
          <w:sz w:val="22"/>
          <w:szCs w:val="22"/>
        </w:rPr>
        <w:t xml:space="preserve">acknowledges that it has read, and hereby accepts and agrees to comply with, the WHO Policies (as defined below).  </w:t>
      </w:r>
    </w:p>
    <w:p w14:paraId="161E9E9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9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In connection with the foregoing, the Contractor shall take appropriate measures to prevent and respond to any violations of the standards of conduct, as described in the WHO Policies, by its employees and any other persons engaged by the Contractor to perform any services under the Contract.  </w:t>
      </w:r>
    </w:p>
    <w:p w14:paraId="161E9E9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9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Without limiting the foregoing, the Contractor shall promptly report to WHO, in accordance with the terms of the applicable WHO Policies, any actual or suspected violations of any WHO Policies of which the Contractor becomes aware. </w:t>
      </w:r>
    </w:p>
    <w:p w14:paraId="161E9E9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9C"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For purposes of the Contract, the term “WHO Policies” means collectively: (i)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161E9E9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9E"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2.</w:t>
      </w:r>
      <w:r w:rsidRPr="001536A6">
        <w:rPr>
          <w:rFonts w:asciiTheme="minorHAnsi" w:hAnsiTheme="minorHAnsi"/>
          <w:sz w:val="22"/>
          <w:szCs w:val="22"/>
        </w:rPr>
        <w:tab/>
      </w:r>
      <w:r w:rsidRPr="00600E1A">
        <w:rPr>
          <w:rFonts w:asciiTheme="minorHAnsi" w:hAnsiTheme="minorHAnsi"/>
          <w:b/>
          <w:sz w:val="22"/>
          <w:szCs w:val="22"/>
          <w:u w:val="single"/>
        </w:rPr>
        <w:t>Zero tolerance for sexual exploitation and abuse</w:t>
      </w:r>
      <w:r w:rsidRPr="001536A6">
        <w:rPr>
          <w:rFonts w:asciiTheme="minorHAnsi" w:hAnsiTheme="minorHAnsi"/>
          <w:sz w:val="22"/>
          <w:szCs w:val="22"/>
        </w:rPr>
        <w:t>. WHO has zero tolerance towards sexual exploitation and abuse. In this regard, and without limiting any other provisions contained herein:</w:t>
      </w:r>
    </w:p>
    <w:p w14:paraId="161E9E9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0"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 each legal entity Contractor warrants that it will: (i) take all reasonable and appropriate measures to prevent sexual exploitation or abuse as described in the WHO Policy on Sexual Exploitation and Abuse Prevention and Response by any of 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161E9EA1"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(ii) each individual Contractor warrants that he/she will (i) not engage in any conduct that would constitute sexual exploitation or abuse as described in the WHO Policy on Sexual Exploitation and Abuse Prevention and Response; and (ii) promptly report to WHO, in accordance with the terms of the Policy, any actual or suspected violations of the Policy of which the Contractor becomes aware.  </w:t>
      </w:r>
    </w:p>
    <w:p w14:paraId="161E9EA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3.</w:t>
      </w:r>
      <w:r w:rsidRPr="001536A6">
        <w:rPr>
          <w:rFonts w:asciiTheme="minorHAnsi" w:hAnsiTheme="minorHAnsi"/>
          <w:sz w:val="22"/>
          <w:szCs w:val="22"/>
        </w:rPr>
        <w:tab/>
      </w:r>
      <w:r w:rsidRPr="00600E1A">
        <w:rPr>
          <w:rFonts w:asciiTheme="minorHAnsi" w:hAnsiTheme="minorHAnsi"/>
          <w:b/>
          <w:sz w:val="22"/>
          <w:szCs w:val="22"/>
          <w:u w:val="single"/>
        </w:rPr>
        <w:t>Tobacco/Arms Related Disclosure Statement</w:t>
      </w:r>
      <w:r w:rsidRPr="001536A6">
        <w:rPr>
          <w:rFonts w:asciiTheme="minorHAnsi" w:hAnsiTheme="minorHAnsi"/>
          <w:sz w:val="22"/>
          <w:szCs w:val="22"/>
        </w:rPr>
        <w:t>. 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161E9EA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lastRenderedPageBreak/>
        <w:t>4.</w:t>
      </w:r>
      <w:r w:rsidRPr="001536A6">
        <w:rPr>
          <w:rFonts w:asciiTheme="minorHAnsi" w:hAnsiTheme="minorHAnsi"/>
          <w:sz w:val="22"/>
          <w:szCs w:val="22"/>
        </w:rPr>
        <w:tab/>
      </w:r>
      <w:r w:rsidRPr="00600E1A">
        <w:rPr>
          <w:rFonts w:asciiTheme="minorHAnsi" w:hAnsiTheme="minorHAnsi"/>
          <w:b/>
          <w:sz w:val="22"/>
          <w:szCs w:val="22"/>
          <w:u w:val="single"/>
        </w:rPr>
        <w:t>Anti-Terrorism and UN Sanctions; Fraud and Corruption</w:t>
      </w:r>
      <w:r w:rsidRPr="001536A6">
        <w:rPr>
          <w:rFonts w:asciiTheme="minorHAnsi" w:hAnsiTheme="minorHAnsi"/>
          <w:sz w:val="22"/>
          <w:szCs w:val="22"/>
        </w:rPr>
        <w:t>. The Contractor warrants for the entire duration of the Contract that:</w:t>
      </w:r>
    </w:p>
    <w:p w14:paraId="161E9EA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161E9EA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it shall not engage in any illegal, corrupt, fraudulent, collusive or coercive practices (including bribery, theft and other misuse of funds) in connection with the execution of the Contract; and</w:t>
      </w:r>
    </w:p>
    <w:p w14:paraId="161E9EA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C"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iii.</w:t>
      </w:r>
      <w:r w:rsidRPr="001536A6">
        <w:rPr>
          <w:rFonts w:asciiTheme="minorHAnsi" w:hAnsiTheme="minorHAnsi"/>
          <w:sz w:val="22"/>
          <w:szCs w:val="22"/>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161E9EA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E"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Any payments used by the Contractor for the promotion of any terrorist activity or any illegal, corrupt, fraudulent, collusive or coercive practice shall be repaid to WHO without delay.</w:t>
      </w:r>
    </w:p>
    <w:p w14:paraId="161E9EA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0"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5.</w:t>
      </w:r>
      <w:r w:rsidRPr="001536A6">
        <w:rPr>
          <w:rFonts w:asciiTheme="minorHAnsi" w:hAnsiTheme="minorHAnsi"/>
          <w:sz w:val="22"/>
          <w:szCs w:val="22"/>
        </w:rPr>
        <w:tab/>
      </w:r>
      <w:r w:rsidRPr="00600E1A">
        <w:rPr>
          <w:rFonts w:asciiTheme="minorHAnsi" w:hAnsiTheme="minorHAnsi"/>
          <w:b/>
          <w:sz w:val="22"/>
          <w:szCs w:val="22"/>
          <w:u w:val="single"/>
        </w:rPr>
        <w:t>Breach of essential terms</w:t>
      </w:r>
      <w:r w:rsidRPr="001536A6">
        <w:rPr>
          <w:rFonts w:asciiTheme="minorHAnsi" w:hAnsiTheme="minorHAnsi"/>
          <w:sz w:val="22"/>
          <w:szCs w:val="22"/>
        </w:rPr>
        <w:t xml:space="preserve">. The Contractor acknowledges and agrees that each of the provisions of paragraphs 1, 2, 3 and 4 above constitutes an essential term of the Contract, and that in case of breach of any of these provisions, WHO may, in its sole discretion, decide to: </w:t>
      </w:r>
    </w:p>
    <w:p w14:paraId="161E9EB1"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terminate the Contract, and/or any other contract concluded by WHO with the Contractor, immediately upon written notice to the Contractor, without any liability for termination charges or any other liability of any kind; and/or </w:t>
      </w:r>
    </w:p>
    <w:p w14:paraId="161E9EB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exclude the Contractor from participating in any ongoing or future tenders and/or entering into any future contractual or collaborative relationships with WHO.  </w:t>
      </w:r>
    </w:p>
    <w:p w14:paraId="161E9EB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WHO shall be entitled to report any violation of such provisions to WHO’s governing bodies, other UN agencies, and/or donors. </w:t>
      </w:r>
    </w:p>
    <w:p w14:paraId="161E9EB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6.</w:t>
      </w:r>
      <w:r w:rsidRPr="001536A6">
        <w:rPr>
          <w:rFonts w:asciiTheme="minorHAnsi" w:hAnsiTheme="minorHAnsi"/>
          <w:sz w:val="22"/>
          <w:szCs w:val="22"/>
        </w:rPr>
        <w:tab/>
      </w:r>
      <w:r w:rsidRPr="00600E1A">
        <w:rPr>
          <w:rFonts w:asciiTheme="minorHAnsi" w:hAnsiTheme="minorHAnsi"/>
          <w:b/>
          <w:sz w:val="22"/>
          <w:szCs w:val="22"/>
          <w:u w:val="single"/>
        </w:rPr>
        <w:t>Use of WHO Name and Emblem</w:t>
      </w:r>
      <w:r w:rsidRPr="001536A6">
        <w:rPr>
          <w:rFonts w:asciiTheme="minorHAnsi" w:hAnsiTheme="minorHAnsi"/>
          <w:sz w:val="22"/>
          <w:szCs w:val="22"/>
        </w:rPr>
        <w:t>. 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w:t>
      </w:r>
    </w:p>
    <w:p w14:paraId="161E9EB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7.</w:t>
      </w:r>
      <w:r w:rsidRPr="001536A6">
        <w:rPr>
          <w:rFonts w:asciiTheme="minorHAnsi" w:hAnsiTheme="minorHAnsi"/>
          <w:sz w:val="22"/>
          <w:szCs w:val="22"/>
        </w:rPr>
        <w:tab/>
      </w:r>
      <w:r w:rsidRPr="00600E1A">
        <w:rPr>
          <w:rFonts w:asciiTheme="minorHAnsi" w:hAnsiTheme="minorHAnsi"/>
          <w:b/>
          <w:sz w:val="22"/>
          <w:szCs w:val="22"/>
          <w:u w:val="single"/>
        </w:rPr>
        <w:t>Assurances regarding procurement</w:t>
      </w:r>
      <w:r w:rsidRPr="001536A6">
        <w:rPr>
          <w:rFonts w:asciiTheme="minorHAnsi" w:hAnsiTheme="minorHAnsi"/>
          <w:sz w:val="22"/>
          <w:szCs w:val="22"/>
        </w:rPr>
        <w:t>. If the option for payment of a maximum amount applies, 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w:t>
      </w:r>
    </w:p>
    <w:p w14:paraId="161E9EB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C"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8.</w:t>
      </w:r>
      <w:r w:rsidRPr="001536A6">
        <w:rPr>
          <w:rFonts w:asciiTheme="minorHAnsi" w:hAnsiTheme="minorHAnsi"/>
          <w:sz w:val="22"/>
          <w:szCs w:val="22"/>
        </w:rPr>
        <w:tab/>
      </w:r>
      <w:r w:rsidRPr="00600E1A">
        <w:rPr>
          <w:rFonts w:asciiTheme="minorHAnsi" w:hAnsiTheme="minorHAnsi"/>
          <w:b/>
          <w:sz w:val="22"/>
          <w:szCs w:val="22"/>
          <w:u w:val="single"/>
        </w:rPr>
        <w:t>Audit</w:t>
      </w:r>
      <w:r w:rsidRPr="001536A6">
        <w:rPr>
          <w:rFonts w:asciiTheme="minorHAnsi" w:hAnsiTheme="minorHAnsi"/>
          <w:sz w:val="22"/>
          <w:szCs w:val="22"/>
        </w:rPr>
        <w:t xml:space="preserve">. 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p>
    <w:p w14:paraId="161E9EB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E"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The Contractor shall make available, without restriction, to WHO and/or parties authorized by WHO:</w:t>
      </w:r>
    </w:p>
    <w:p w14:paraId="161E9EB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0"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the Contractor’s books, records and systems (including all relevant financial and operational information) relating to the Contract; and </w:t>
      </w:r>
    </w:p>
    <w:p w14:paraId="161E9EC1"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reasonable access to the Contractor’s premises and personnel.</w:t>
      </w:r>
    </w:p>
    <w:p w14:paraId="161E9EC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The Contractor shall provide satisfactory explanations to all queries arising in connection with the aforementioned audit and access rights. </w:t>
      </w:r>
    </w:p>
    <w:p w14:paraId="161E9EC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161E9EC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8"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1536A6">
        <w:rPr>
          <w:rFonts w:asciiTheme="minorHAnsi" w:hAnsiTheme="minorHAnsi"/>
          <w:sz w:val="22"/>
          <w:szCs w:val="22"/>
        </w:rPr>
        <w:t>9.</w:t>
      </w:r>
      <w:r w:rsidRPr="001536A6">
        <w:rPr>
          <w:rFonts w:asciiTheme="minorHAnsi" w:hAnsiTheme="minorHAnsi"/>
          <w:sz w:val="22"/>
          <w:szCs w:val="22"/>
        </w:rPr>
        <w:tab/>
      </w:r>
      <w:r w:rsidRPr="00600E1A">
        <w:rPr>
          <w:rFonts w:asciiTheme="minorHAnsi" w:hAnsiTheme="minorHAnsi"/>
          <w:b/>
          <w:sz w:val="22"/>
          <w:szCs w:val="22"/>
          <w:u w:val="single"/>
        </w:rPr>
        <w:t>Publication of Contract</w:t>
      </w:r>
      <w:r w:rsidRPr="001536A6">
        <w:rPr>
          <w:rFonts w:asciiTheme="minorHAnsi" w:hAnsiTheme="minorHAnsi"/>
          <w:sz w:val="22"/>
          <w:szCs w:val="22"/>
        </w:rPr>
        <w:t>. 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161E9EC9" w14:textId="77777777" w:rsidR="001371C2" w:rsidRDefault="001371C2" w:rsidP="00AD70B2">
      <w:pPr>
        <w:jc w:val="left"/>
        <w:rPr>
          <w:rFonts w:asciiTheme="minorHAnsi" w:hAnsiTheme="minorHAnsi" w:cstheme="minorBidi"/>
          <w:b/>
          <w:sz w:val="24"/>
          <w:u w:val="single"/>
          <w:lang w:val="en-GB"/>
        </w:rPr>
      </w:pPr>
    </w:p>
    <w:p w14:paraId="161E9ECA" w14:textId="77777777" w:rsidR="001371C2" w:rsidRDefault="001371C2" w:rsidP="00AD70B2">
      <w:pPr>
        <w:jc w:val="left"/>
        <w:rPr>
          <w:rFonts w:asciiTheme="minorHAnsi" w:hAnsiTheme="minorHAnsi" w:cstheme="minorBidi"/>
          <w:b/>
          <w:sz w:val="24"/>
          <w:u w:val="single"/>
          <w:lang w:val="en-GB"/>
        </w:rPr>
      </w:pPr>
    </w:p>
    <w:p w14:paraId="161E9ECB" w14:textId="77777777" w:rsidR="00EF5A4C" w:rsidRPr="002A3A8A" w:rsidRDefault="00EF5A4C" w:rsidP="00D93DB1">
      <w:pPr>
        <w:pStyle w:val="Header"/>
        <w:rPr>
          <w:rFonts w:asciiTheme="minorHAnsi" w:eastAsia="SimSun" w:hAnsiTheme="minorHAnsi" w:cs="Arial"/>
          <w:b/>
          <w:caps/>
          <w:color w:val="447DB5"/>
          <w:sz w:val="22"/>
          <w:szCs w:val="22"/>
          <w:lang w:val="en-GB"/>
        </w:rPr>
      </w:pPr>
    </w:p>
    <w:sectPr w:rsidR="00EF5A4C" w:rsidRPr="002A3A8A" w:rsidSect="001809EC">
      <w:headerReference w:type="even" r:id="rId14"/>
      <w:headerReference w:type="default" r:id="rId15"/>
      <w:footerReference w:type="even" r:id="rId16"/>
      <w:footerReference w:type="default" r:id="rId17"/>
      <w:headerReference w:type="first" r:id="rId18"/>
      <w:footerReference w:type="first" r:id="rId19"/>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41306" w14:textId="77777777" w:rsidR="00345192" w:rsidRDefault="00345192">
      <w:r>
        <w:separator/>
      </w:r>
    </w:p>
  </w:endnote>
  <w:endnote w:type="continuationSeparator" w:id="0">
    <w:p w14:paraId="185C2BFE" w14:textId="77777777" w:rsidR="00345192" w:rsidRDefault="0034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EE4" w14:textId="425AA0D4" w:rsidR="001809EC" w:rsidRPr="000F3C41" w:rsidRDefault="001809EC" w:rsidP="005B1200">
    <w:pPr>
      <w:pStyle w:val="Footer"/>
      <w:jc w:val="right"/>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1254934026"/>
        <w:dataBinding w:prefixMappings="xmlns:ns0='http://schemas.microsoft.com/office/2006/coverPageProps' " w:xpath="/ns0:CoverPageProperties[1]/ns0:Abstract[1]" w:storeItemID="{55AF091B-3C7A-41E3-B477-F2FDAA23CFDA}"/>
        <w:text/>
      </w:sdtPr>
      <w:sdtEndPr/>
      <w:sdtContent>
        <w:r w:rsidR="00680F2E">
          <w:rPr>
            <w:rFonts w:cs="Arial"/>
            <w:b/>
            <w:color w:val="447DB5"/>
            <w:sz w:val="16"/>
            <w:szCs w:val="16"/>
            <w:lang w:val="en-GB"/>
          </w:rPr>
          <w:t>2020|MHP|HPS|002</w:t>
        </w:r>
      </w:sdtContent>
    </w:sdt>
  </w:p>
  <w:p w14:paraId="161E9EE5" w14:textId="4F13CE71" w:rsidR="001809EC" w:rsidRPr="002F2D78" w:rsidRDefault="002A3A8A" w:rsidP="00F50222">
    <w:pPr>
      <w:pStyle w:val="Footer"/>
      <w:jc w:val="center"/>
      <w:rP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w:t>
    </w:r>
    <w:r w:rsidRPr="006F0F47">
      <w:rPr>
        <w:rStyle w:val="PageNumber"/>
        <w:rFonts w:ascii="Arial Narrow" w:hAnsi="Arial Narrow"/>
        <w:color w:val="808080" w:themeColor="background1" w:themeShade="80"/>
        <w:sz w:val="14"/>
        <w:szCs w:val="14"/>
      </w:rPr>
      <w:t>Value_V.0</w:t>
    </w:r>
    <w:r w:rsidR="00F50222">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w:t>
    </w:r>
    <w:r w:rsidR="00F50222">
      <w:rPr>
        <w:rStyle w:val="PageNumber"/>
        <w:rFonts w:ascii="Arial Narrow" w:hAnsi="Arial Narrow"/>
        <w:color w:val="808080" w:themeColor="background1" w:themeShade="80"/>
        <w:sz w:val="14"/>
        <w:szCs w:val="14"/>
      </w:rPr>
      <w:t>419</w:t>
    </w:r>
    <w:r w:rsidR="001809EC" w:rsidRPr="002A3A8A">
      <w:rPr>
        <w:rStyle w:val="PageNumber"/>
        <w:rFonts w:asciiTheme="minorHAnsi" w:hAnsiTheme="minorHAnsi"/>
        <w:color w:val="A6A6A6" w:themeColor="background1" w:themeShade="A6"/>
        <w:sz w:val="14"/>
        <w:szCs w:val="14"/>
      </w:rPr>
      <w:tab/>
    </w:r>
    <w:r w:rsidR="001809EC">
      <w:rPr>
        <w:rStyle w:val="PageNumber"/>
        <w:rFonts w:asciiTheme="minorHAnsi" w:hAnsiTheme="minorHAnsi"/>
        <w:color w:val="A6A6A6" w:themeColor="background1" w:themeShade="A6"/>
        <w:sz w:val="14"/>
        <w:szCs w:val="14"/>
      </w:rPr>
      <w:tab/>
    </w:r>
    <w:r w:rsidR="001809EC">
      <w:rPr>
        <w:rStyle w:val="PageNumber"/>
        <w:rFonts w:asciiTheme="minorHAnsi" w:hAnsiTheme="minorHAnsi"/>
        <w:color w:val="A6A6A6" w:themeColor="background1" w:themeShade="A6"/>
        <w:sz w:val="14"/>
        <w:szCs w:val="14"/>
      </w:rPr>
      <w:tab/>
    </w:r>
    <w:r w:rsidR="001809EC" w:rsidRPr="002A3A8A">
      <w:rPr>
        <w:rStyle w:val="PageNumber"/>
        <w:rFonts w:asciiTheme="minorHAnsi" w:eastAsiaTheme="majorEastAsia" w:hAnsiTheme="minorHAnsi" w:cstheme="majorBidi"/>
        <w:noProof/>
        <w:color w:val="A6A6A6" w:themeColor="background1" w:themeShade="A6"/>
        <w:sz w:val="14"/>
        <w:szCs w:val="14"/>
      </w:rPr>
      <w:t xml:space="preserve">pg. </w:t>
    </w:r>
    <w:r w:rsidR="001809EC" w:rsidRPr="002A3A8A">
      <w:rPr>
        <w:rStyle w:val="PageNumber"/>
        <w:rFonts w:asciiTheme="minorHAnsi" w:eastAsiaTheme="majorEastAsia" w:hAnsiTheme="minorHAnsi"/>
        <w:noProof/>
        <w:color w:val="A6A6A6" w:themeColor="background1" w:themeShade="A6"/>
        <w:sz w:val="14"/>
        <w:szCs w:val="14"/>
      </w:rPr>
      <w:fldChar w:fldCharType="begin"/>
    </w:r>
    <w:r w:rsidR="001809EC" w:rsidRPr="002A3A8A">
      <w:rPr>
        <w:rStyle w:val="PageNumber"/>
        <w:rFonts w:asciiTheme="minorHAnsi" w:hAnsiTheme="minorHAnsi"/>
        <w:noProof/>
        <w:color w:val="A6A6A6" w:themeColor="background1" w:themeShade="A6"/>
        <w:sz w:val="14"/>
        <w:szCs w:val="14"/>
      </w:rPr>
      <w:instrText xml:space="preserve"> PAGE    \* MERGEFORMAT </w:instrText>
    </w:r>
    <w:r w:rsidR="001809EC" w:rsidRPr="002A3A8A">
      <w:rPr>
        <w:rStyle w:val="PageNumber"/>
        <w:rFonts w:asciiTheme="minorHAnsi" w:eastAsiaTheme="majorEastAsia" w:hAnsiTheme="minorHAnsi"/>
        <w:noProof/>
        <w:color w:val="A6A6A6" w:themeColor="background1" w:themeShade="A6"/>
        <w:sz w:val="14"/>
        <w:szCs w:val="14"/>
      </w:rPr>
      <w:fldChar w:fldCharType="separate"/>
    </w:r>
    <w:r w:rsidR="00F432F5" w:rsidRPr="00F432F5">
      <w:rPr>
        <w:rStyle w:val="PageNumber"/>
        <w:rFonts w:asciiTheme="minorHAnsi" w:eastAsiaTheme="majorEastAsia" w:hAnsiTheme="minorHAnsi" w:cstheme="majorBidi"/>
        <w:noProof/>
        <w:color w:val="A6A6A6" w:themeColor="background1" w:themeShade="A6"/>
        <w:sz w:val="14"/>
        <w:szCs w:val="14"/>
      </w:rPr>
      <w:t>2</w:t>
    </w:r>
    <w:r w:rsidR="001809EC"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EE6" w14:textId="77777777" w:rsidR="001809EC" w:rsidRDefault="001809EC" w:rsidP="000F3C41">
    <w:pPr>
      <w:pStyle w:val="Footer"/>
      <w:rPr>
        <w:sz w:val="14"/>
        <w:szCs w:val="18"/>
        <w:lang w:val="en-GB"/>
      </w:rPr>
    </w:pPr>
  </w:p>
  <w:p w14:paraId="161E9EE7" w14:textId="7B6685FE" w:rsidR="001809EC" w:rsidRPr="000F3C41" w:rsidRDefault="001809EC" w:rsidP="005B1200">
    <w:pPr>
      <w:pStyle w:val="Footer"/>
      <w:jc w:val="right"/>
      <w:rPr>
        <w:sz w:val="14"/>
        <w:szCs w:val="18"/>
        <w:lang w:val="en-GB"/>
      </w:rPr>
    </w:pPr>
    <w:r w:rsidRPr="007E785C">
      <w:rPr>
        <w:rFonts w:cs="Arial"/>
        <w:b/>
        <w:color w:val="447DB5"/>
        <w:sz w:val="16"/>
        <w:szCs w:val="16"/>
        <w:lang w:val="en-GB"/>
      </w:rPr>
      <w:t xml:space="preserve"> </w:t>
    </w:r>
    <w:sdt>
      <w:sdtPr>
        <w:rPr>
          <w:rFonts w:cs="Arial"/>
          <w:b/>
          <w:color w:val="447DB5"/>
          <w:sz w:val="16"/>
          <w:szCs w:val="16"/>
          <w:lang w:val="en-GB"/>
        </w:rPr>
        <w:alias w:val="Bid Reference"/>
        <w:tag w:val="Bid Reference"/>
        <w:id w:val="21527185"/>
        <w:dataBinding w:prefixMappings="xmlns:ns0='http://schemas.microsoft.com/office/2006/coverPageProps' " w:xpath="/ns0:CoverPageProperties[1]/ns0:Abstract[1]" w:storeItemID="{55AF091B-3C7A-41E3-B477-F2FDAA23CFDA}"/>
        <w:text/>
      </w:sdtPr>
      <w:sdtEndPr/>
      <w:sdtContent>
        <w:r w:rsidR="00680F2E">
          <w:rPr>
            <w:rFonts w:cs="Arial"/>
            <w:b/>
            <w:color w:val="447DB5"/>
            <w:sz w:val="16"/>
            <w:szCs w:val="16"/>
            <w:lang w:val="en-GB"/>
          </w:rPr>
          <w:t>2020|MHP|HPS|002</w:t>
        </w:r>
      </w:sdtContent>
    </w:sdt>
  </w:p>
  <w:p w14:paraId="161E9EE8" w14:textId="43568ECE" w:rsidR="001809EC" w:rsidRPr="002F2D78" w:rsidRDefault="007173DF" w:rsidP="00F50222">
    <w:pPr>
      <w:pStyle w:val="Footer"/>
      <w:jc w:val="center"/>
      <w:rPr>
        <w:rStyle w:val="PageNumber"/>
        <w:rFonts w:ascii="Arial Narrow" w:hAnsi="Arial Narrow"/>
        <w:color w:val="808080" w:themeColor="background1" w:themeShade="80"/>
        <w:sz w:val="14"/>
        <w:szCs w:val="14"/>
      </w:rPr>
    </w:pPr>
    <w:r>
      <w:rPr>
        <w:rStyle w:val="PageNumber"/>
        <w:rFonts w:asciiTheme="minorHAnsi" w:hAnsiTheme="minorHAnsi"/>
        <w:color w:val="A6A6A6" w:themeColor="background1" w:themeShade="A6"/>
        <w:sz w:val="14"/>
        <w:szCs w:val="14"/>
      </w:rPr>
      <w:tab/>
    </w: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w:t>
    </w:r>
    <w:r w:rsidRPr="006F0F47">
      <w:rPr>
        <w:rStyle w:val="PageNumber"/>
        <w:rFonts w:ascii="Arial Narrow" w:hAnsi="Arial Narrow"/>
        <w:color w:val="808080" w:themeColor="background1" w:themeShade="80"/>
        <w:sz w:val="14"/>
        <w:szCs w:val="14"/>
      </w:rPr>
      <w:t>Value_V.0</w:t>
    </w:r>
    <w:r w:rsidR="00F50222">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w:t>
    </w:r>
    <w:r w:rsidR="00F50222">
      <w:rPr>
        <w:rStyle w:val="PageNumber"/>
        <w:rFonts w:ascii="Arial Narrow" w:hAnsi="Arial Narrow"/>
        <w:color w:val="808080" w:themeColor="background1" w:themeShade="80"/>
        <w:sz w:val="14"/>
        <w:szCs w:val="14"/>
      </w:rPr>
      <w:t>0419</w:t>
    </w:r>
    <w:r w:rsidRPr="002A3A8A">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Pr>
        <w:rStyle w:val="PageNumber"/>
        <w:rFonts w:asciiTheme="minorHAnsi" w:hAnsiTheme="minorHAnsi"/>
        <w:color w:val="A6A6A6" w:themeColor="background1" w:themeShade="A6"/>
        <w:sz w:val="14"/>
        <w:szCs w:val="14"/>
      </w:rPr>
      <w:tab/>
    </w:r>
    <w:r w:rsidRPr="002A3A8A">
      <w:rPr>
        <w:rStyle w:val="PageNumber"/>
        <w:rFonts w:asciiTheme="minorHAnsi" w:eastAsiaTheme="majorEastAsia" w:hAnsiTheme="minorHAnsi" w:cstheme="majorBidi"/>
        <w:noProof/>
        <w:color w:val="A6A6A6" w:themeColor="background1" w:themeShade="A6"/>
        <w:sz w:val="14"/>
        <w:szCs w:val="14"/>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2A3A8A">
      <w:rPr>
        <w:rStyle w:val="PageNumber"/>
        <w:rFonts w:asciiTheme="minorHAnsi" w:hAnsiTheme="minorHAnsi"/>
        <w:noProof/>
        <w:color w:val="A6A6A6" w:themeColor="background1" w:themeShade="A6"/>
        <w:sz w:val="14"/>
        <w:szCs w:val="14"/>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00F432F5" w:rsidRPr="00F432F5">
      <w:rPr>
        <w:rStyle w:val="PageNumber"/>
        <w:rFonts w:asciiTheme="minorHAnsi" w:eastAsiaTheme="majorEastAsia" w:hAnsiTheme="minorHAnsi" w:cstheme="majorBidi"/>
        <w:noProof/>
        <w:color w:val="A6A6A6" w:themeColor="background1" w:themeShade="A6"/>
        <w:sz w:val="14"/>
        <w:szCs w:val="14"/>
      </w:rPr>
      <w:t>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EED" w14:textId="6178E318" w:rsidR="001809EC" w:rsidRDefault="00345D9D" w:rsidP="005B1200">
    <w:pPr>
      <w:pStyle w:val="Footer"/>
      <w:jc w:val="right"/>
      <w:rPr>
        <w:rFonts w:cs="Arial"/>
        <w:b/>
        <w:color w:val="447DB5"/>
        <w:sz w:val="16"/>
        <w:szCs w:val="16"/>
        <w:lang w:val="en-GB"/>
      </w:rPr>
    </w:pPr>
    <w:sdt>
      <w:sdtPr>
        <w:rPr>
          <w:rFonts w:cs="Arial"/>
          <w:b/>
          <w:color w:val="447DB5"/>
          <w:sz w:val="16"/>
          <w:szCs w:val="16"/>
          <w:lang w:val="en-GB"/>
        </w:rPr>
        <w:alias w:val="Bid Reference"/>
        <w:tag w:val="Bid Reference"/>
        <w:id w:val="-1947230632"/>
        <w:dataBinding w:prefixMappings="xmlns:ns0='http://schemas.microsoft.com/office/2006/coverPageProps' " w:xpath="/ns0:CoverPageProperties[1]/ns0:Abstract[1]" w:storeItemID="{55AF091B-3C7A-41E3-B477-F2FDAA23CFDA}"/>
        <w:text/>
      </w:sdtPr>
      <w:sdtEndPr/>
      <w:sdtContent>
        <w:r w:rsidR="00680F2E">
          <w:rPr>
            <w:rFonts w:cs="Arial"/>
            <w:b/>
            <w:color w:val="447DB5"/>
            <w:sz w:val="16"/>
            <w:szCs w:val="16"/>
            <w:lang w:val="en-GB"/>
          </w:rPr>
          <w:t>2020|MHP|HPS|002</w:t>
        </w:r>
      </w:sdtContent>
    </w:sdt>
  </w:p>
  <w:p w14:paraId="161E9EEE" w14:textId="682C2B51" w:rsidR="001809EC" w:rsidRPr="006F0F47" w:rsidRDefault="001809EC" w:rsidP="00F50222">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Low</w:t>
    </w:r>
    <w:r w:rsidRPr="006F0F47">
      <w:rPr>
        <w:rStyle w:val="PageNumber"/>
        <w:rFonts w:ascii="Arial Narrow" w:hAnsi="Arial Narrow"/>
        <w:color w:val="808080" w:themeColor="background1" w:themeShade="80"/>
        <w:sz w:val="14"/>
        <w:szCs w:val="14"/>
      </w:rPr>
      <w:t>Value_V.0</w:t>
    </w:r>
    <w:r w:rsidR="00F50222">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sidR="002A3A8A">
      <w:rPr>
        <w:rStyle w:val="PageNumber"/>
        <w:rFonts w:ascii="Arial Narrow" w:hAnsi="Arial Narrow"/>
        <w:color w:val="808080" w:themeColor="background1" w:themeShade="80"/>
        <w:sz w:val="14"/>
        <w:szCs w:val="14"/>
      </w:rPr>
      <w:t>_20180</w:t>
    </w:r>
    <w:r w:rsidR="00F50222">
      <w:rPr>
        <w:rStyle w:val="PageNumber"/>
        <w:rFonts w:ascii="Arial Narrow" w:hAnsi="Arial Narrow"/>
        <w:color w:val="808080" w:themeColor="background1" w:themeShade="80"/>
        <w:sz w:val="14"/>
        <w:szCs w:val="14"/>
      </w:rPr>
      <w:t>419</w:t>
    </w:r>
  </w:p>
  <w:p w14:paraId="161E9EEF" w14:textId="77777777" w:rsidR="001809EC" w:rsidRPr="002A3A8A" w:rsidRDefault="001809EC"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B35EC" w14:textId="77777777" w:rsidR="00345192" w:rsidRDefault="00345192">
      <w:r>
        <w:separator/>
      </w:r>
    </w:p>
  </w:footnote>
  <w:footnote w:type="continuationSeparator" w:id="0">
    <w:p w14:paraId="7C246CE0" w14:textId="77777777" w:rsidR="00345192" w:rsidRDefault="00345192">
      <w:r>
        <w:continuationSeparator/>
      </w:r>
    </w:p>
  </w:footnote>
  <w:footnote w:id="1">
    <w:p w14:paraId="59DCA53C" w14:textId="77777777" w:rsidR="007B5F4A" w:rsidRPr="00BF1DAB" w:rsidRDefault="007B5F4A" w:rsidP="007B5F4A">
      <w:pPr>
        <w:pStyle w:val="FootnoteText"/>
      </w:pPr>
      <w:r>
        <w:rPr>
          <w:rStyle w:val="FootnoteReference"/>
        </w:rPr>
        <w:footnoteRef/>
      </w:r>
      <w:r>
        <w:t xml:space="preserve"> </w:t>
      </w:r>
      <w:r w:rsidRPr="005513EF">
        <w:rPr>
          <w:rFonts w:asciiTheme="minorHAnsi" w:hAnsiTheme="minorHAnsi" w:cstheme="minorHAnsi"/>
        </w:rPr>
        <w:t xml:space="preserve">If a household survey </w:t>
      </w:r>
      <w:r>
        <w:rPr>
          <w:rFonts w:asciiTheme="minorHAnsi" w:hAnsiTheme="minorHAnsi" w:cstheme="minorHAnsi"/>
        </w:rPr>
        <w:t>is deemed appropriate</w:t>
      </w:r>
      <w:r w:rsidRPr="005513EF">
        <w:rPr>
          <w:rFonts w:asciiTheme="minorHAnsi" w:hAnsiTheme="minorHAnsi" w:cstheme="minorHAnsi"/>
        </w:rPr>
        <w:t>,</w:t>
      </w:r>
      <w:r>
        <w:t xml:space="preserve"> </w:t>
      </w:r>
      <w:r>
        <w:rPr>
          <w:rFonts w:asciiTheme="minorHAnsi" w:hAnsiTheme="minorHAnsi" w:cstheme="minorHAnsi"/>
        </w:rPr>
        <w:t>a</w:t>
      </w:r>
      <w:r w:rsidRPr="00612FD6">
        <w:rPr>
          <w:rFonts w:asciiTheme="minorHAnsi" w:hAnsiTheme="minorHAnsi" w:cstheme="minorHAnsi"/>
        </w:rPr>
        <w:t xml:space="preserve"> comprehensive guidance on sampling strategy can be found in a manual published by UNDESA</w:t>
      </w:r>
      <w:r>
        <w:rPr>
          <w:rFonts w:asciiTheme="minorHAnsi" w:hAnsiTheme="minorHAnsi" w:cstheme="minorHAnsi"/>
        </w:rPr>
        <w:t xml:space="preserve">: </w:t>
      </w:r>
      <w:hyperlink r:id="rId1" w:history="1">
        <w:r w:rsidRPr="00BF0CB9">
          <w:rPr>
            <w:rStyle w:val="Hyperlink"/>
            <w:rFonts w:asciiTheme="minorHAnsi" w:hAnsiTheme="minorHAnsi" w:cstheme="minorHAnsi"/>
          </w:rPr>
          <w:t>https://unstats.un.org/unsd/demographic/sources/surveys/Handbook23June05.pdf</w:t>
        </w:r>
      </w:hyperlink>
      <w:r>
        <w:rPr>
          <w:rFonts w:asciiTheme="minorHAnsi" w:hAnsiTheme="minorHAnsi" w:cstheme="minorHAnsi"/>
        </w:rPr>
        <w:t xml:space="preserve">. The proposal can refer to the method detailed in 3.3.10 for sample size estimation. </w:t>
      </w:r>
    </w:p>
  </w:footnote>
  <w:footnote w:id="2">
    <w:p w14:paraId="00BBDA8C" w14:textId="77777777" w:rsidR="007B5F4A" w:rsidRPr="000122D3" w:rsidRDefault="007B5F4A" w:rsidP="007B5F4A">
      <w:pPr>
        <w:pStyle w:val="FootnoteText"/>
      </w:pPr>
      <w:r>
        <w:rPr>
          <w:rStyle w:val="FootnoteReference"/>
        </w:rPr>
        <w:footnoteRef/>
      </w:r>
      <w:r>
        <w:t xml:space="preserve"> </w:t>
      </w:r>
      <w:r>
        <w:rPr>
          <w:rFonts w:asciiTheme="minorHAnsi" w:hAnsiTheme="minorHAnsi"/>
          <w:color w:val="000000" w:themeColor="text1"/>
        </w:rPr>
        <w:t xml:space="preserve">Based on the WHO estimate – 1 billion people need AT and only 10% of those in need have access to it. Hence, the </w:t>
      </w:r>
      <w:r w:rsidRPr="000122D3">
        <w:rPr>
          <w:rFonts w:asciiTheme="minorHAnsi" w:hAnsiTheme="minorHAnsi"/>
          <w:color w:val="000000" w:themeColor="text1"/>
        </w:rPr>
        <w:t>current access is approximately 1% in the population.</w:t>
      </w:r>
    </w:p>
  </w:footnote>
  <w:footnote w:id="3">
    <w:p w14:paraId="41BBE7FA" w14:textId="77777777" w:rsidR="007B5F4A" w:rsidRPr="00E93164" w:rsidRDefault="007B5F4A" w:rsidP="007B5F4A">
      <w:pPr>
        <w:pStyle w:val="FootnoteText"/>
      </w:pPr>
      <w:r w:rsidRPr="004C21A8">
        <w:rPr>
          <w:rStyle w:val="FootnoteReference"/>
        </w:rPr>
        <w:footnoteRef/>
      </w:r>
      <w:r w:rsidRPr="004C21A8">
        <w:t xml:space="preserve"> </w:t>
      </w:r>
      <w:r w:rsidRPr="004C21A8">
        <w:rPr>
          <w:rFonts w:asciiTheme="minorHAnsi" w:hAnsiTheme="minorHAnsi"/>
        </w:rPr>
        <w:t>The plan should include the minimum set of indicators of 1) need of AT; 2) current access to / use of AT and 3) unmet need to AT in the target population.</w:t>
      </w:r>
      <w:r>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94" w:type="dxa"/>
      <w:tblLook w:val="01E0" w:firstRow="1" w:lastRow="1" w:firstColumn="1" w:lastColumn="1" w:noHBand="0" w:noVBand="0"/>
    </w:tblPr>
    <w:tblGrid>
      <w:gridCol w:w="226"/>
      <w:gridCol w:w="344"/>
      <w:gridCol w:w="10924"/>
    </w:tblGrid>
    <w:tr w:rsidR="001809EC" w:rsidRPr="0010468C" w14:paraId="161E9ED5" w14:textId="77777777" w:rsidTr="00FB0F57">
      <w:trPr>
        <w:trHeight w:hRule="exact" w:val="482"/>
      </w:trPr>
      <w:tc>
        <w:tcPr>
          <w:tcW w:w="226" w:type="dxa"/>
          <w:vAlign w:val="bottom"/>
        </w:tcPr>
        <w:p w14:paraId="161E9ED2"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3"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4" w14:textId="77777777" w:rsidR="001809EC" w:rsidRPr="0010468C" w:rsidRDefault="001809EC"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60288" behindDoc="0" locked="0" layoutInCell="1" allowOverlap="0" wp14:anchorId="161E9EF0" wp14:editId="161E9EF1">
                <wp:simplePos x="0" y="0"/>
                <wp:positionH relativeFrom="column">
                  <wp:posOffset>288290</wp:posOffset>
                </wp:positionH>
                <wp:positionV relativeFrom="paragraph">
                  <wp:posOffset>-345440</wp:posOffset>
                </wp:positionV>
                <wp:extent cx="1552575" cy="476250"/>
                <wp:effectExtent l="0" t="0" r="9525" b="0"/>
                <wp:wrapNone/>
                <wp:docPr id="72" name="Picture 72"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432F5">
            <w:rPr>
              <w:rStyle w:val="PageNumber"/>
              <w:rFonts w:ascii="Arial Narrow" w:hAnsi="Arial Narrow"/>
              <w:b/>
              <w:bCs/>
              <w:noProof/>
              <w:color w:val="447DB5"/>
            </w:rPr>
            <w:t>2</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161E9ED9" w14:textId="77777777" w:rsidTr="00FB0F57">
      <w:trPr>
        <w:trHeight w:hRule="exact" w:val="402"/>
      </w:trPr>
      <w:tc>
        <w:tcPr>
          <w:tcW w:w="226" w:type="dxa"/>
          <w:vAlign w:val="center"/>
        </w:tcPr>
        <w:p w14:paraId="161E9ED6"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D7"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D8" w14:textId="24FA1670" w:rsidR="001809EC" w:rsidRPr="002A3A8A" w:rsidRDefault="001809EC" w:rsidP="006A5381">
          <w:pPr>
            <w:pStyle w:val="Header"/>
            <w:jc w:val="left"/>
            <w:rPr>
              <w:rFonts w:asciiTheme="minorHAnsi" w:hAnsiTheme="minorHAnsi" w:cs="Times New (W1)"/>
              <w:noProof/>
              <w:color w:val="993366"/>
              <w:spacing w:val="-12"/>
              <w:szCs w:val="20"/>
            </w:rPr>
          </w:pPr>
          <w:r w:rsidRPr="002A3A8A">
            <w:rPr>
              <w:rFonts w:asciiTheme="minorHAnsi" w:hAnsiTheme="minorHAnsi" w:cs="Times New (W1)"/>
              <w:noProof/>
              <w:color w:val="993366"/>
              <w:spacing w:val="-12"/>
              <w:szCs w:val="20"/>
            </w:rPr>
            <w:t xml:space="preserve">Unit Name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EndPr/>
            <w:sdtContent>
              <w:r w:rsidR="00680F2E">
                <w:rPr>
                  <w:rFonts w:asciiTheme="minorHAnsi" w:hAnsiTheme="minorHAnsi" w:cs="Times New (W1)"/>
                  <w:noProof/>
                  <w:color w:val="993366"/>
                  <w:spacing w:val="-12"/>
                  <w:szCs w:val="20"/>
                </w:rPr>
                <w:t>Assistive Technology and Medical Devices (ATM)</w:t>
              </w:r>
            </w:sdtContent>
          </w:sdt>
        </w:p>
      </w:tc>
    </w:tr>
  </w:tbl>
  <w:p w14:paraId="161E9EDA" w14:textId="77777777" w:rsidR="001809EC" w:rsidRDefault="00180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94" w:type="dxa"/>
      <w:tblLook w:val="01E0" w:firstRow="1" w:lastRow="1" w:firstColumn="1" w:lastColumn="1" w:noHBand="0" w:noVBand="0"/>
    </w:tblPr>
    <w:tblGrid>
      <w:gridCol w:w="226"/>
      <w:gridCol w:w="344"/>
      <w:gridCol w:w="10924"/>
    </w:tblGrid>
    <w:tr w:rsidR="001809EC" w:rsidRPr="0010468C" w14:paraId="161E9EDE" w14:textId="77777777" w:rsidTr="006C6618">
      <w:trPr>
        <w:trHeight w:hRule="exact" w:val="482"/>
      </w:trPr>
      <w:tc>
        <w:tcPr>
          <w:tcW w:w="226" w:type="dxa"/>
          <w:vAlign w:val="bottom"/>
        </w:tcPr>
        <w:p w14:paraId="161E9EDB" w14:textId="77777777" w:rsidR="001809EC" w:rsidRPr="0010468C" w:rsidRDefault="001809EC"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C" w14:textId="77777777" w:rsidR="001809EC" w:rsidRPr="0010468C" w:rsidRDefault="001809EC"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D" w14:textId="77777777" w:rsidR="001809EC" w:rsidRPr="0010468C" w:rsidRDefault="001809EC"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62336" behindDoc="0" locked="0" layoutInCell="1" allowOverlap="0" wp14:anchorId="161E9EF2" wp14:editId="161E9EF3">
                <wp:simplePos x="0" y="0"/>
                <wp:positionH relativeFrom="column">
                  <wp:posOffset>288290</wp:posOffset>
                </wp:positionH>
                <wp:positionV relativeFrom="paragraph">
                  <wp:posOffset>-345440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432F5">
            <w:rPr>
              <w:rStyle w:val="PageNumber"/>
              <w:rFonts w:ascii="Arial Narrow" w:hAnsi="Arial Narrow"/>
              <w:b/>
              <w:bCs/>
              <w:noProof/>
              <w:color w:val="447DB5"/>
            </w:rPr>
            <w:t>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1809EC" w:rsidRPr="0010468C" w14:paraId="161E9EE2" w14:textId="77777777" w:rsidTr="006C6618">
      <w:trPr>
        <w:trHeight w:hRule="exact" w:val="402"/>
      </w:trPr>
      <w:tc>
        <w:tcPr>
          <w:tcW w:w="226" w:type="dxa"/>
          <w:vAlign w:val="center"/>
        </w:tcPr>
        <w:p w14:paraId="161E9EDF" w14:textId="77777777" w:rsidR="001809EC" w:rsidRPr="0010468C" w:rsidRDefault="001809EC"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E0" w14:textId="77777777" w:rsidR="001809EC" w:rsidRPr="0010468C" w:rsidRDefault="001809EC"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E1" w14:textId="694D188E" w:rsidR="001809EC" w:rsidRPr="0010468C" w:rsidRDefault="001809EC" w:rsidP="006A5381">
          <w:pPr>
            <w:pStyle w:val="Header"/>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EndPr/>
            <w:sdtContent>
              <w:r w:rsidR="00680F2E">
                <w:rPr>
                  <w:rFonts w:ascii="Arial Narrow" w:hAnsi="Arial Narrow" w:cs="Times New (W1)"/>
                  <w:noProof/>
                  <w:color w:val="993366"/>
                  <w:szCs w:val="20"/>
                </w:rPr>
                <w:t>Assistive Technology and Medical Devices (ATM)</w:t>
              </w:r>
            </w:sdtContent>
          </w:sdt>
        </w:p>
      </w:tc>
    </w:tr>
  </w:tbl>
  <w:p w14:paraId="161E9EE3" w14:textId="77777777" w:rsidR="001809EC" w:rsidRDefault="001809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EE9" w14:textId="77777777" w:rsidR="001809EC" w:rsidRDefault="001809EC" w:rsidP="000B5D22">
    <w:pPr>
      <w:pStyle w:val="Header"/>
    </w:pPr>
  </w:p>
  <w:p w14:paraId="161E9EEA" w14:textId="77777777" w:rsidR="001809EC" w:rsidRDefault="001809EC" w:rsidP="000B5D22">
    <w:pPr>
      <w:pStyle w:val="Header"/>
    </w:pPr>
  </w:p>
  <w:p w14:paraId="161E9EEB" w14:textId="77777777" w:rsidR="001809EC" w:rsidRDefault="001809EC" w:rsidP="000B5D22">
    <w:pPr>
      <w:pStyle w:val="Header"/>
    </w:pPr>
    <w:r>
      <w:rPr>
        <w:noProof/>
        <w:lang w:eastAsia="zh-CN"/>
      </w:rPr>
      <w:drawing>
        <wp:inline distT="0" distB="0" distL="0" distR="0" wp14:anchorId="161E9EF4" wp14:editId="161E9EF5">
          <wp:extent cx="2600052" cy="81939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161E9EEC" w14:textId="77777777" w:rsidR="001809EC" w:rsidRDefault="001809EC"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55970"/>
    <w:multiLevelType w:val="hybridMultilevel"/>
    <w:tmpl w:val="DC5C4D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82911"/>
    <w:multiLevelType w:val="hybridMultilevel"/>
    <w:tmpl w:val="47C0E1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7A12C79"/>
    <w:multiLevelType w:val="hybridMultilevel"/>
    <w:tmpl w:val="BFF251B4"/>
    <w:lvl w:ilvl="0" w:tplc="04090001">
      <w:start w:val="1"/>
      <w:numFmt w:val="bullet"/>
      <w:lvlText w:val=""/>
      <w:lvlJc w:val="left"/>
      <w:pPr>
        <w:ind w:left="2640" w:hanging="360"/>
      </w:pPr>
      <w:rPr>
        <w:rFonts w:ascii="Symbol" w:hAnsi="Symbo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8"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8FB1647"/>
    <w:multiLevelType w:val="hybridMultilevel"/>
    <w:tmpl w:val="8F260DAA"/>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8E41185"/>
    <w:multiLevelType w:val="hybridMultilevel"/>
    <w:tmpl w:val="7F1E2BB2"/>
    <w:lvl w:ilvl="0" w:tplc="CED8E9E4">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7"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2" w15:restartNumberingAfterBreak="0">
    <w:nsid w:val="6DC86D2D"/>
    <w:multiLevelType w:val="hybridMultilevel"/>
    <w:tmpl w:val="08ECA908"/>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809000F">
      <w:start w:val="1"/>
      <w:numFmt w:val="decimal"/>
      <w:lvlText w:val="%3."/>
      <w:lvlJc w:val="left"/>
      <w:pPr>
        <w:ind w:left="1778" w:hanging="360"/>
      </w:pPr>
      <w:rPr>
        <w:rFont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6E212C9C"/>
    <w:multiLevelType w:val="hybridMultilevel"/>
    <w:tmpl w:val="28B8A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F4151B1"/>
    <w:multiLevelType w:val="hybridMultilevel"/>
    <w:tmpl w:val="954041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431083"/>
    <w:multiLevelType w:val="hybridMultilevel"/>
    <w:tmpl w:val="B4164AD2"/>
    <w:lvl w:ilvl="0" w:tplc="DF52DBD2">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EB83E76"/>
    <w:multiLevelType w:val="multilevel"/>
    <w:tmpl w:val="CE541CD0"/>
    <w:numStyleLink w:val="111111"/>
  </w:abstractNum>
  <w:abstractNum w:abstractNumId="32"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3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1"/>
  </w:num>
  <w:num w:numId="7">
    <w:abstractNumId w:val="10"/>
  </w:num>
  <w:num w:numId="8">
    <w:abstractNumId w:val="19"/>
  </w:num>
  <w:num w:numId="9">
    <w:abstractNumId w:val="14"/>
  </w:num>
  <w:num w:numId="10">
    <w:abstractNumId w:val="17"/>
  </w:num>
  <w:num w:numId="11">
    <w:abstractNumId w:val="21"/>
  </w:num>
  <w:num w:numId="12">
    <w:abstractNumId w:val="8"/>
  </w:num>
  <w:num w:numId="13">
    <w:abstractNumId w:val="0"/>
  </w:num>
  <w:num w:numId="14">
    <w:abstractNumId w:val="16"/>
  </w:num>
  <w:num w:numId="15">
    <w:abstractNumId w:val="26"/>
  </w:num>
  <w:num w:numId="16">
    <w:abstractNumId w:val="24"/>
  </w:num>
  <w:num w:numId="17">
    <w:abstractNumId w:val="12"/>
  </w:num>
  <w:num w:numId="18">
    <w:abstractNumId w:val="4"/>
  </w:num>
  <w:num w:numId="19">
    <w:abstractNumId w:val="28"/>
  </w:num>
  <w:num w:numId="20">
    <w:abstractNumId w:val="31"/>
  </w:num>
  <w:num w:numId="21">
    <w:abstractNumId w:val="29"/>
    <w:lvlOverride w:ilvl="0">
      <w:startOverride w:val="1"/>
    </w:lvlOverride>
  </w:num>
  <w:num w:numId="22">
    <w:abstractNumId w:val="30"/>
  </w:num>
  <w:num w:numId="23">
    <w:abstractNumId w:val="6"/>
  </w:num>
  <w:num w:numId="24">
    <w:abstractNumId w:val="18"/>
  </w:num>
  <w:num w:numId="25">
    <w:abstractNumId w:val="20"/>
  </w:num>
  <w:num w:numId="26">
    <w:abstractNumId w:val="2"/>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7"/>
  </w:num>
  <w:num w:numId="31">
    <w:abstractNumId w:val="25"/>
  </w:num>
  <w:num w:numId="32">
    <w:abstractNumId w:val="3"/>
  </w:num>
  <w:num w:numId="33">
    <w:abstractNumId w:val="22"/>
  </w:num>
  <w:num w:numId="34">
    <w:abstractNumId w:val="15"/>
  </w:num>
  <w:num w:numId="35">
    <w:abstractNumId w:val="9"/>
  </w:num>
  <w:num w:numId="36">
    <w:abstractNumId w:val="27"/>
  </w:num>
  <w:num w:numId="37">
    <w:abstractNumId w:val="13"/>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ERCY, Kenneth Charles">
    <w15:presenceInfo w15:providerId="AD" w15:userId="S-1-5-21-1446143339-2250552318-1255726049-160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noPunctuationKerning/>
  <w:characterSpacingControl w:val="doNotCompress"/>
  <w:hdrShapeDefaults>
    <o:shapedefaults v:ext="edit" spidmax="6145">
      <o:colormru v:ext="edit" colors="#e2c681,#90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2801"/>
    <w:rsid w:val="00004B15"/>
    <w:rsid w:val="00007E02"/>
    <w:rsid w:val="00013AD0"/>
    <w:rsid w:val="000146EC"/>
    <w:rsid w:val="00016CCD"/>
    <w:rsid w:val="00023BA6"/>
    <w:rsid w:val="000258D8"/>
    <w:rsid w:val="00027543"/>
    <w:rsid w:val="000332B3"/>
    <w:rsid w:val="00033F39"/>
    <w:rsid w:val="000340B6"/>
    <w:rsid w:val="0003435D"/>
    <w:rsid w:val="0003595A"/>
    <w:rsid w:val="00044D5A"/>
    <w:rsid w:val="000463E6"/>
    <w:rsid w:val="00051838"/>
    <w:rsid w:val="000546B0"/>
    <w:rsid w:val="00054E66"/>
    <w:rsid w:val="00056311"/>
    <w:rsid w:val="00061802"/>
    <w:rsid w:val="00066F06"/>
    <w:rsid w:val="00070B4E"/>
    <w:rsid w:val="00076490"/>
    <w:rsid w:val="0008188C"/>
    <w:rsid w:val="00085098"/>
    <w:rsid w:val="00086811"/>
    <w:rsid w:val="00087727"/>
    <w:rsid w:val="00087BBB"/>
    <w:rsid w:val="00092047"/>
    <w:rsid w:val="00096171"/>
    <w:rsid w:val="00096B5C"/>
    <w:rsid w:val="000A1147"/>
    <w:rsid w:val="000A227C"/>
    <w:rsid w:val="000A273B"/>
    <w:rsid w:val="000A3BAE"/>
    <w:rsid w:val="000B360A"/>
    <w:rsid w:val="000B475B"/>
    <w:rsid w:val="000B5815"/>
    <w:rsid w:val="000B5D22"/>
    <w:rsid w:val="000B6C5F"/>
    <w:rsid w:val="000C1117"/>
    <w:rsid w:val="000C289B"/>
    <w:rsid w:val="000C4625"/>
    <w:rsid w:val="000C4E3D"/>
    <w:rsid w:val="000C69D6"/>
    <w:rsid w:val="000D0F88"/>
    <w:rsid w:val="000D4333"/>
    <w:rsid w:val="000D78F1"/>
    <w:rsid w:val="000E2C5A"/>
    <w:rsid w:val="000E6B8A"/>
    <w:rsid w:val="000E7104"/>
    <w:rsid w:val="000E7647"/>
    <w:rsid w:val="000F3C41"/>
    <w:rsid w:val="00103A89"/>
    <w:rsid w:val="00104380"/>
    <w:rsid w:val="0010468C"/>
    <w:rsid w:val="0010541F"/>
    <w:rsid w:val="00106E09"/>
    <w:rsid w:val="0010788F"/>
    <w:rsid w:val="0012040B"/>
    <w:rsid w:val="00120CB2"/>
    <w:rsid w:val="001215EF"/>
    <w:rsid w:val="00121E50"/>
    <w:rsid w:val="00122C3C"/>
    <w:rsid w:val="001234AB"/>
    <w:rsid w:val="001237C7"/>
    <w:rsid w:val="00124C3F"/>
    <w:rsid w:val="001256F1"/>
    <w:rsid w:val="00125FCD"/>
    <w:rsid w:val="00126B57"/>
    <w:rsid w:val="00126DAF"/>
    <w:rsid w:val="001307E0"/>
    <w:rsid w:val="00135657"/>
    <w:rsid w:val="00136EEB"/>
    <w:rsid w:val="001371C2"/>
    <w:rsid w:val="00141137"/>
    <w:rsid w:val="00141F45"/>
    <w:rsid w:val="00142DF2"/>
    <w:rsid w:val="00144A5D"/>
    <w:rsid w:val="0014718E"/>
    <w:rsid w:val="00150822"/>
    <w:rsid w:val="001533D6"/>
    <w:rsid w:val="001536A6"/>
    <w:rsid w:val="00153B00"/>
    <w:rsid w:val="00157EFE"/>
    <w:rsid w:val="00160D22"/>
    <w:rsid w:val="00163811"/>
    <w:rsid w:val="00163CA7"/>
    <w:rsid w:val="0017243C"/>
    <w:rsid w:val="00176FD0"/>
    <w:rsid w:val="001809EC"/>
    <w:rsid w:val="00182EA1"/>
    <w:rsid w:val="00184FF9"/>
    <w:rsid w:val="00191D7E"/>
    <w:rsid w:val="00195AB6"/>
    <w:rsid w:val="001A1A61"/>
    <w:rsid w:val="001A55D9"/>
    <w:rsid w:val="001A733C"/>
    <w:rsid w:val="001B7D5A"/>
    <w:rsid w:val="001C0DFA"/>
    <w:rsid w:val="001C0E65"/>
    <w:rsid w:val="001C7BF3"/>
    <w:rsid w:val="001D08E3"/>
    <w:rsid w:val="001D15F6"/>
    <w:rsid w:val="001D1CC5"/>
    <w:rsid w:val="001D77ED"/>
    <w:rsid w:val="001E59D0"/>
    <w:rsid w:val="001E6900"/>
    <w:rsid w:val="001F205C"/>
    <w:rsid w:val="001F3991"/>
    <w:rsid w:val="001F5283"/>
    <w:rsid w:val="001F6FB4"/>
    <w:rsid w:val="00200128"/>
    <w:rsid w:val="00202CAE"/>
    <w:rsid w:val="00203CE6"/>
    <w:rsid w:val="0020434E"/>
    <w:rsid w:val="0020608B"/>
    <w:rsid w:val="00206AA4"/>
    <w:rsid w:val="002129CC"/>
    <w:rsid w:val="00212F62"/>
    <w:rsid w:val="00213C58"/>
    <w:rsid w:val="00214DF7"/>
    <w:rsid w:val="002151A7"/>
    <w:rsid w:val="002154BF"/>
    <w:rsid w:val="00220090"/>
    <w:rsid w:val="002250B1"/>
    <w:rsid w:val="00225A66"/>
    <w:rsid w:val="00233B52"/>
    <w:rsid w:val="0023549D"/>
    <w:rsid w:val="00236A0C"/>
    <w:rsid w:val="00237007"/>
    <w:rsid w:val="0024010A"/>
    <w:rsid w:val="00243ADE"/>
    <w:rsid w:val="0024478C"/>
    <w:rsid w:val="0024480E"/>
    <w:rsid w:val="002458AE"/>
    <w:rsid w:val="0024699D"/>
    <w:rsid w:val="0024736A"/>
    <w:rsid w:val="00247DD3"/>
    <w:rsid w:val="002507D3"/>
    <w:rsid w:val="0025139E"/>
    <w:rsid w:val="002522B4"/>
    <w:rsid w:val="00253855"/>
    <w:rsid w:val="00254350"/>
    <w:rsid w:val="0025700E"/>
    <w:rsid w:val="00261888"/>
    <w:rsid w:val="002657A1"/>
    <w:rsid w:val="0026659A"/>
    <w:rsid w:val="00275085"/>
    <w:rsid w:val="00275110"/>
    <w:rsid w:val="002754F4"/>
    <w:rsid w:val="00275760"/>
    <w:rsid w:val="00276C2A"/>
    <w:rsid w:val="002866CD"/>
    <w:rsid w:val="00287AD7"/>
    <w:rsid w:val="002975EB"/>
    <w:rsid w:val="002977CC"/>
    <w:rsid w:val="002A1E2F"/>
    <w:rsid w:val="002A24B9"/>
    <w:rsid w:val="002A2CB9"/>
    <w:rsid w:val="002A2FC5"/>
    <w:rsid w:val="002A3A8A"/>
    <w:rsid w:val="002A74EA"/>
    <w:rsid w:val="002B2521"/>
    <w:rsid w:val="002B748F"/>
    <w:rsid w:val="002C19A6"/>
    <w:rsid w:val="002C1AA6"/>
    <w:rsid w:val="002C29C8"/>
    <w:rsid w:val="002C4C7B"/>
    <w:rsid w:val="002C575A"/>
    <w:rsid w:val="002E062F"/>
    <w:rsid w:val="002E1722"/>
    <w:rsid w:val="002E21D1"/>
    <w:rsid w:val="002E2926"/>
    <w:rsid w:val="002E480E"/>
    <w:rsid w:val="002E621E"/>
    <w:rsid w:val="002E6684"/>
    <w:rsid w:val="002E75ED"/>
    <w:rsid w:val="002F0DA5"/>
    <w:rsid w:val="002F2D78"/>
    <w:rsid w:val="002F674C"/>
    <w:rsid w:val="003005E9"/>
    <w:rsid w:val="00301561"/>
    <w:rsid w:val="00303BEA"/>
    <w:rsid w:val="003116BB"/>
    <w:rsid w:val="00311E69"/>
    <w:rsid w:val="0031202C"/>
    <w:rsid w:val="0031339F"/>
    <w:rsid w:val="00314E4C"/>
    <w:rsid w:val="00315126"/>
    <w:rsid w:val="00317AAA"/>
    <w:rsid w:val="003222FA"/>
    <w:rsid w:val="00322C76"/>
    <w:rsid w:val="00323C81"/>
    <w:rsid w:val="00323DE3"/>
    <w:rsid w:val="00326D27"/>
    <w:rsid w:val="00332B0B"/>
    <w:rsid w:val="00332F00"/>
    <w:rsid w:val="00333049"/>
    <w:rsid w:val="00335331"/>
    <w:rsid w:val="00335485"/>
    <w:rsid w:val="00337D3B"/>
    <w:rsid w:val="00343099"/>
    <w:rsid w:val="003437D8"/>
    <w:rsid w:val="00345192"/>
    <w:rsid w:val="003452DB"/>
    <w:rsid w:val="00345D9D"/>
    <w:rsid w:val="00346BCC"/>
    <w:rsid w:val="003478D7"/>
    <w:rsid w:val="003510F6"/>
    <w:rsid w:val="00351387"/>
    <w:rsid w:val="00351390"/>
    <w:rsid w:val="00355B86"/>
    <w:rsid w:val="00361905"/>
    <w:rsid w:val="00365A32"/>
    <w:rsid w:val="00371533"/>
    <w:rsid w:val="00373F63"/>
    <w:rsid w:val="00374874"/>
    <w:rsid w:val="003748A3"/>
    <w:rsid w:val="00375A06"/>
    <w:rsid w:val="00376D9C"/>
    <w:rsid w:val="00377D75"/>
    <w:rsid w:val="00382BB1"/>
    <w:rsid w:val="00390520"/>
    <w:rsid w:val="0039551B"/>
    <w:rsid w:val="0039636B"/>
    <w:rsid w:val="003A03EA"/>
    <w:rsid w:val="003A5524"/>
    <w:rsid w:val="003B0016"/>
    <w:rsid w:val="003B1F1E"/>
    <w:rsid w:val="003B2279"/>
    <w:rsid w:val="003B2D4B"/>
    <w:rsid w:val="003B44EB"/>
    <w:rsid w:val="003B6637"/>
    <w:rsid w:val="003B7DE6"/>
    <w:rsid w:val="003C41AC"/>
    <w:rsid w:val="003C4829"/>
    <w:rsid w:val="003C62C6"/>
    <w:rsid w:val="003C6D9A"/>
    <w:rsid w:val="003C7DF8"/>
    <w:rsid w:val="003C7E26"/>
    <w:rsid w:val="003D3EF0"/>
    <w:rsid w:val="003D4028"/>
    <w:rsid w:val="003D4DD9"/>
    <w:rsid w:val="003D59B0"/>
    <w:rsid w:val="003E1E0B"/>
    <w:rsid w:val="003E43C5"/>
    <w:rsid w:val="003F2639"/>
    <w:rsid w:val="003F3C44"/>
    <w:rsid w:val="003F6ABD"/>
    <w:rsid w:val="003F7039"/>
    <w:rsid w:val="0040145F"/>
    <w:rsid w:val="004028BA"/>
    <w:rsid w:val="00402D48"/>
    <w:rsid w:val="00407879"/>
    <w:rsid w:val="00407C10"/>
    <w:rsid w:val="00410CA3"/>
    <w:rsid w:val="00410E58"/>
    <w:rsid w:val="004123EC"/>
    <w:rsid w:val="00412E07"/>
    <w:rsid w:val="004130A9"/>
    <w:rsid w:val="00413B42"/>
    <w:rsid w:val="004173CC"/>
    <w:rsid w:val="004217FD"/>
    <w:rsid w:val="00423603"/>
    <w:rsid w:val="004279F1"/>
    <w:rsid w:val="0043020B"/>
    <w:rsid w:val="00430A0C"/>
    <w:rsid w:val="00432B99"/>
    <w:rsid w:val="004363E5"/>
    <w:rsid w:val="0044154C"/>
    <w:rsid w:val="00442E74"/>
    <w:rsid w:val="0044323D"/>
    <w:rsid w:val="004450A6"/>
    <w:rsid w:val="00447C44"/>
    <w:rsid w:val="00447EE5"/>
    <w:rsid w:val="00450629"/>
    <w:rsid w:val="00451459"/>
    <w:rsid w:val="00452466"/>
    <w:rsid w:val="00454F4A"/>
    <w:rsid w:val="004567DF"/>
    <w:rsid w:val="00456D17"/>
    <w:rsid w:val="00457017"/>
    <w:rsid w:val="00457DF4"/>
    <w:rsid w:val="004605E5"/>
    <w:rsid w:val="00461D98"/>
    <w:rsid w:val="00471F19"/>
    <w:rsid w:val="004765EB"/>
    <w:rsid w:val="00480F0B"/>
    <w:rsid w:val="00482195"/>
    <w:rsid w:val="0049620B"/>
    <w:rsid w:val="00497449"/>
    <w:rsid w:val="004A101B"/>
    <w:rsid w:val="004A3E06"/>
    <w:rsid w:val="004A6650"/>
    <w:rsid w:val="004A75E8"/>
    <w:rsid w:val="004B0937"/>
    <w:rsid w:val="004B23A4"/>
    <w:rsid w:val="004B35CE"/>
    <w:rsid w:val="004B52CA"/>
    <w:rsid w:val="004B6F45"/>
    <w:rsid w:val="004B782F"/>
    <w:rsid w:val="004B7EAB"/>
    <w:rsid w:val="004C0B9E"/>
    <w:rsid w:val="004C6049"/>
    <w:rsid w:val="004C739F"/>
    <w:rsid w:val="004D152A"/>
    <w:rsid w:val="004D22EF"/>
    <w:rsid w:val="004D51DB"/>
    <w:rsid w:val="004D5287"/>
    <w:rsid w:val="004D7955"/>
    <w:rsid w:val="004E147D"/>
    <w:rsid w:val="004E3257"/>
    <w:rsid w:val="004E3DE6"/>
    <w:rsid w:val="004E4B6C"/>
    <w:rsid w:val="004E57BE"/>
    <w:rsid w:val="004E6425"/>
    <w:rsid w:val="004E66AF"/>
    <w:rsid w:val="004E71A6"/>
    <w:rsid w:val="004E7C2E"/>
    <w:rsid w:val="004F0A42"/>
    <w:rsid w:val="004F4243"/>
    <w:rsid w:val="004F5304"/>
    <w:rsid w:val="00500B33"/>
    <w:rsid w:val="00505D43"/>
    <w:rsid w:val="00513790"/>
    <w:rsid w:val="00516383"/>
    <w:rsid w:val="00520F15"/>
    <w:rsid w:val="00520F4F"/>
    <w:rsid w:val="00525A05"/>
    <w:rsid w:val="005319FC"/>
    <w:rsid w:val="00534842"/>
    <w:rsid w:val="00540A14"/>
    <w:rsid w:val="00541101"/>
    <w:rsid w:val="00541904"/>
    <w:rsid w:val="00542406"/>
    <w:rsid w:val="00542F0A"/>
    <w:rsid w:val="005438D9"/>
    <w:rsid w:val="005441A0"/>
    <w:rsid w:val="0054563D"/>
    <w:rsid w:val="00546E0C"/>
    <w:rsid w:val="00551367"/>
    <w:rsid w:val="00551766"/>
    <w:rsid w:val="00553F9D"/>
    <w:rsid w:val="00560464"/>
    <w:rsid w:val="00561098"/>
    <w:rsid w:val="00564350"/>
    <w:rsid w:val="00571FE7"/>
    <w:rsid w:val="00574738"/>
    <w:rsid w:val="00575203"/>
    <w:rsid w:val="0057767B"/>
    <w:rsid w:val="00577827"/>
    <w:rsid w:val="00581EFE"/>
    <w:rsid w:val="00582E32"/>
    <w:rsid w:val="00586AA0"/>
    <w:rsid w:val="00590617"/>
    <w:rsid w:val="00591FD3"/>
    <w:rsid w:val="00594AAF"/>
    <w:rsid w:val="005A09EC"/>
    <w:rsid w:val="005A0B8C"/>
    <w:rsid w:val="005A13AE"/>
    <w:rsid w:val="005A28CF"/>
    <w:rsid w:val="005B1200"/>
    <w:rsid w:val="005B120A"/>
    <w:rsid w:val="005B125B"/>
    <w:rsid w:val="005B200B"/>
    <w:rsid w:val="005B7C04"/>
    <w:rsid w:val="005C1BD2"/>
    <w:rsid w:val="005C5CE3"/>
    <w:rsid w:val="005C65A8"/>
    <w:rsid w:val="005D5FE1"/>
    <w:rsid w:val="005D688C"/>
    <w:rsid w:val="005D7C60"/>
    <w:rsid w:val="005D7D00"/>
    <w:rsid w:val="005D7E7C"/>
    <w:rsid w:val="005D7FEB"/>
    <w:rsid w:val="005E25D0"/>
    <w:rsid w:val="005E3800"/>
    <w:rsid w:val="005E3E39"/>
    <w:rsid w:val="005E6AEB"/>
    <w:rsid w:val="005F0BD6"/>
    <w:rsid w:val="005F22FD"/>
    <w:rsid w:val="005F2708"/>
    <w:rsid w:val="005F3FE5"/>
    <w:rsid w:val="005F5BDD"/>
    <w:rsid w:val="005F5E5D"/>
    <w:rsid w:val="005F5FA4"/>
    <w:rsid w:val="005F684E"/>
    <w:rsid w:val="00600BF6"/>
    <w:rsid w:val="00600E1A"/>
    <w:rsid w:val="00602E6E"/>
    <w:rsid w:val="00605175"/>
    <w:rsid w:val="0061260D"/>
    <w:rsid w:val="00613A6B"/>
    <w:rsid w:val="006157B9"/>
    <w:rsid w:val="006159EB"/>
    <w:rsid w:val="00615E7C"/>
    <w:rsid w:val="00620677"/>
    <w:rsid w:val="00621F9B"/>
    <w:rsid w:val="0062520F"/>
    <w:rsid w:val="00625A85"/>
    <w:rsid w:val="00631BFF"/>
    <w:rsid w:val="006348DB"/>
    <w:rsid w:val="006375D0"/>
    <w:rsid w:val="006417E0"/>
    <w:rsid w:val="00643C22"/>
    <w:rsid w:val="006479E4"/>
    <w:rsid w:val="00652BDC"/>
    <w:rsid w:val="00652EFE"/>
    <w:rsid w:val="00654969"/>
    <w:rsid w:val="00655E46"/>
    <w:rsid w:val="0066359B"/>
    <w:rsid w:val="00665033"/>
    <w:rsid w:val="006667EC"/>
    <w:rsid w:val="0067308D"/>
    <w:rsid w:val="00673A49"/>
    <w:rsid w:val="00675424"/>
    <w:rsid w:val="006775AC"/>
    <w:rsid w:val="00677DDD"/>
    <w:rsid w:val="00680F2E"/>
    <w:rsid w:val="00682085"/>
    <w:rsid w:val="0068383C"/>
    <w:rsid w:val="00683E97"/>
    <w:rsid w:val="0068418B"/>
    <w:rsid w:val="006936EC"/>
    <w:rsid w:val="00696562"/>
    <w:rsid w:val="00697FF1"/>
    <w:rsid w:val="006A0EB3"/>
    <w:rsid w:val="006A30A6"/>
    <w:rsid w:val="006A3B25"/>
    <w:rsid w:val="006A5381"/>
    <w:rsid w:val="006A71B5"/>
    <w:rsid w:val="006A7764"/>
    <w:rsid w:val="006B0BE7"/>
    <w:rsid w:val="006B4502"/>
    <w:rsid w:val="006C13C0"/>
    <w:rsid w:val="006C270C"/>
    <w:rsid w:val="006C28B5"/>
    <w:rsid w:val="006C28E4"/>
    <w:rsid w:val="006C4E44"/>
    <w:rsid w:val="006C6618"/>
    <w:rsid w:val="006C7ACE"/>
    <w:rsid w:val="006D162D"/>
    <w:rsid w:val="006D2464"/>
    <w:rsid w:val="006D4454"/>
    <w:rsid w:val="006D700D"/>
    <w:rsid w:val="006D7C85"/>
    <w:rsid w:val="006E112A"/>
    <w:rsid w:val="006E663E"/>
    <w:rsid w:val="006F4EC6"/>
    <w:rsid w:val="006F50A3"/>
    <w:rsid w:val="006F5B70"/>
    <w:rsid w:val="00700B97"/>
    <w:rsid w:val="00700D02"/>
    <w:rsid w:val="00703388"/>
    <w:rsid w:val="00704FA8"/>
    <w:rsid w:val="00705B91"/>
    <w:rsid w:val="0070679E"/>
    <w:rsid w:val="00711ABF"/>
    <w:rsid w:val="00712DAC"/>
    <w:rsid w:val="007138AE"/>
    <w:rsid w:val="0071702B"/>
    <w:rsid w:val="007173DF"/>
    <w:rsid w:val="00723CE3"/>
    <w:rsid w:val="0073365E"/>
    <w:rsid w:val="00735EA6"/>
    <w:rsid w:val="00740C9E"/>
    <w:rsid w:val="00743205"/>
    <w:rsid w:val="00744651"/>
    <w:rsid w:val="0075020C"/>
    <w:rsid w:val="00754800"/>
    <w:rsid w:val="007605E0"/>
    <w:rsid w:val="00762A31"/>
    <w:rsid w:val="00766BAF"/>
    <w:rsid w:val="00766F9A"/>
    <w:rsid w:val="00770843"/>
    <w:rsid w:val="00770BA9"/>
    <w:rsid w:val="007765AA"/>
    <w:rsid w:val="00776D62"/>
    <w:rsid w:val="00777B9A"/>
    <w:rsid w:val="00777EB2"/>
    <w:rsid w:val="0078363A"/>
    <w:rsid w:val="00783F38"/>
    <w:rsid w:val="00784B90"/>
    <w:rsid w:val="007873C8"/>
    <w:rsid w:val="00787F3C"/>
    <w:rsid w:val="0079366C"/>
    <w:rsid w:val="00793A9D"/>
    <w:rsid w:val="00793B1F"/>
    <w:rsid w:val="00795D9D"/>
    <w:rsid w:val="00796675"/>
    <w:rsid w:val="007972B8"/>
    <w:rsid w:val="007A147C"/>
    <w:rsid w:val="007A2B84"/>
    <w:rsid w:val="007A37C3"/>
    <w:rsid w:val="007A3978"/>
    <w:rsid w:val="007A501D"/>
    <w:rsid w:val="007A62F7"/>
    <w:rsid w:val="007B182B"/>
    <w:rsid w:val="007B5F4A"/>
    <w:rsid w:val="007C457E"/>
    <w:rsid w:val="007C752B"/>
    <w:rsid w:val="007D1993"/>
    <w:rsid w:val="007E004C"/>
    <w:rsid w:val="007E00E6"/>
    <w:rsid w:val="007E194C"/>
    <w:rsid w:val="007E5564"/>
    <w:rsid w:val="007E62E9"/>
    <w:rsid w:val="007E6D58"/>
    <w:rsid w:val="007E785C"/>
    <w:rsid w:val="007F2EE5"/>
    <w:rsid w:val="008013AD"/>
    <w:rsid w:val="00801998"/>
    <w:rsid w:val="00805C62"/>
    <w:rsid w:val="0082500A"/>
    <w:rsid w:val="00827C01"/>
    <w:rsid w:val="00827F24"/>
    <w:rsid w:val="00833923"/>
    <w:rsid w:val="00843680"/>
    <w:rsid w:val="00843A23"/>
    <w:rsid w:val="00845744"/>
    <w:rsid w:val="008460BA"/>
    <w:rsid w:val="00847E24"/>
    <w:rsid w:val="00847F04"/>
    <w:rsid w:val="008526D5"/>
    <w:rsid w:val="0085642D"/>
    <w:rsid w:val="00856AAD"/>
    <w:rsid w:val="00861A5E"/>
    <w:rsid w:val="0086288E"/>
    <w:rsid w:val="00862F6A"/>
    <w:rsid w:val="008713E3"/>
    <w:rsid w:val="008720BD"/>
    <w:rsid w:val="0087245E"/>
    <w:rsid w:val="008724C8"/>
    <w:rsid w:val="00874146"/>
    <w:rsid w:val="00880A8E"/>
    <w:rsid w:val="008821D9"/>
    <w:rsid w:val="008906D9"/>
    <w:rsid w:val="00897011"/>
    <w:rsid w:val="008A10A8"/>
    <w:rsid w:val="008A1D00"/>
    <w:rsid w:val="008A5FED"/>
    <w:rsid w:val="008A7B51"/>
    <w:rsid w:val="008A7D45"/>
    <w:rsid w:val="008A7FB0"/>
    <w:rsid w:val="008B20AF"/>
    <w:rsid w:val="008B2554"/>
    <w:rsid w:val="008B7701"/>
    <w:rsid w:val="008C1691"/>
    <w:rsid w:val="008C7F80"/>
    <w:rsid w:val="008D4DA6"/>
    <w:rsid w:val="008D5F5A"/>
    <w:rsid w:val="008D74E7"/>
    <w:rsid w:val="008E309F"/>
    <w:rsid w:val="008E4E44"/>
    <w:rsid w:val="008F3D25"/>
    <w:rsid w:val="009015D7"/>
    <w:rsid w:val="00901CF3"/>
    <w:rsid w:val="009039E5"/>
    <w:rsid w:val="009059C1"/>
    <w:rsid w:val="0090679C"/>
    <w:rsid w:val="009119EC"/>
    <w:rsid w:val="00914823"/>
    <w:rsid w:val="00914D97"/>
    <w:rsid w:val="00914E2C"/>
    <w:rsid w:val="009238D4"/>
    <w:rsid w:val="0092410F"/>
    <w:rsid w:val="009251B4"/>
    <w:rsid w:val="00927A9B"/>
    <w:rsid w:val="009314DA"/>
    <w:rsid w:val="0093378A"/>
    <w:rsid w:val="009352D8"/>
    <w:rsid w:val="0093562D"/>
    <w:rsid w:val="00936BE5"/>
    <w:rsid w:val="009375A8"/>
    <w:rsid w:val="009378A9"/>
    <w:rsid w:val="00942D23"/>
    <w:rsid w:val="0094380F"/>
    <w:rsid w:val="00950629"/>
    <w:rsid w:val="0095267E"/>
    <w:rsid w:val="009543CA"/>
    <w:rsid w:val="00956A4A"/>
    <w:rsid w:val="00956DE6"/>
    <w:rsid w:val="00962239"/>
    <w:rsid w:val="00962A66"/>
    <w:rsid w:val="00970BE6"/>
    <w:rsid w:val="00971B18"/>
    <w:rsid w:val="00972E5E"/>
    <w:rsid w:val="009741C6"/>
    <w:rsid w:val="009756C4"/>
    <w:rsid w:val="00981438"/>
    <w:rsid w:val="009839CF"/>
    <w:rsid w:val="00983E83"/>
    <w:rsid w:val="009872B5"/>
    <w:rsid w:val="0099055F"/>
    <w:rsid w:val="00991C1B"/>
    <w:rsid w:val="0099332A"/>
    <w:rsid w:val="009A0805"/>
    <w:rsid w:val="009A1287"/>
    <w:rsid w:val="009A3ACD"/>
    <w:rsid w:val="009A6362"/>
    <w:rsid w:val="009A766E"/>
    <w:rsid w:val="009B193D"/>
    <w:rsid w:val="009B1BBB"/>
    <w:rsid w:val="009B2100"/>
    <w:rsid w:val="009B3192"/>
    <w:rsid w:val="009B7AC3"/>
    <w:rsid w:val="009C2BF2"/>
    <w:rsid w:val="009C2C9D"/>
    <w:rsid w:val="009C73D9"/>
    <w:rsid w:val="009D027B"/>
    <w:rsid w:val="009D17A9"/>
    <w:rsid w:val="009D2F06"/>
    <w:rsid w:val="009D5418"/>
    <w:rsid w:val="009E0A2D"/>
    <w:rsid w:val="009E38E6"/>
    <w:rsid w:val="009E5A61"/>
    <w:rsid w:val="009E614A"/>
    <w:rsid w:val="009E65FA"/>
    <w:rsid w:val="009E6810"/>
    <w:rsid w:val="009F0CE8"/>
    <w:rsid w:val="009F42FE"/>
    <w:rsid w:val="00A0021A"/>
    <w:rsid w:val="00A0564A"/>
    <w:rsid w:val="00A122B5"/>
    <w:rsid w:val="00A12C49"/>
    <w:rsid w:val="00A12CE3"/>
    <w:rsid w:val="00A15D8F"/>
    <w:rsid w:val="00A16B0D"/>
    <w:rsid w:val="00A20CF1"/>
    <w:rsid w:val="00A20DE3"/>
    <w:rsid w:val="00A26E7A"/>
    <w:rsid w:val="00A2740B"/>
    <w:rsid w:val="00A33055"/>
    <w:rsid w:val="00A34CD7"/>
    <w:rsid w:val="00A36F06"/>
    <w:rsid w:val="00A40E49"/>
    <w:rsid w:val="00A41F60"/>
    <w:rsid w:val="00A45B21"/>
    <w:rsid w:val="00A52929"/>
    <w:rsid w:val="00A5446D"/>
    <w:rsid w:val="00A573A6"/>
    <w:rsid w:val="00A57C0E"/>
    <w:rsid w:val="00A61DC8"/>
    <w:rsid w:val="00A62353"/>
    <w:rsid w:val="00A7223B"/>
    <w:rsid w:val="00A728CE"/>
    <w:rsid w:val="00A734AD"/>
    <w:rsid w:val="00A767C9"/>
    <w:rsid w:val="00A80422"/>
    <w:rsid w:val="00A80573"/>
    <w:rsid w:val="00A81122"/>
    <w:rsid w:val="00A81C39"/>
    <w:rsid w:val="00A87D7C"/>
    <w:rsid w:val="00A91851"/>
    <w:rsid w:val="00A923BB"/>
    <w:rsid w:val="00A94D74"/>
    <w:rsid w:val="00A9525A"/>
    <w:rsid w:val="00A96F8C"/>
    <w:rsid w:val="00AA1273"/>
    <w:rsid w:val="00AA2980"/>
    <w:rsid w:val="00AA64C6"/>
    <w:rsid w:val="00AB0BF7"/>
    <w:rsid w:val="00AB3041"/>
    <w:rsid w:val="00AB537D"/>
    <w:rsid w:val="00AB6A97"/>
    <w:rsid w:val="00AC3DC0"/>
    <w:rsid w:val="00AC42AC"/>
    <w:rsid w:val="00AC6828"/>
    <w:rsid w:val="00AD2235"/>
    <w:rsid w:val="00AD5511"/>
    <w:rsid w:val="00AD5BAE"/>
    <w:rsid w:val="00AD6124"/>
    <w:rsid w:val="00AD6D66"/>
    <w:rsid w:val="00AD70B2"/>
    <w:rsid w:val="00AE1C23"/>
    <w:rsid w:val="00AE2168"/>
    <w:rsid w:val="00AE3C01"/>
    <w:rsid w:val="00AF121E"/>
    <w:rsid w:val="00AF33E9"/>
    <w:rsid w:val="00B00593"/>
    <w:rsid w:val="00B00841"/>
    <w:rsid w:val="00B02AAB"/>
    <w:rsid w:val="00B053C3"/>
    <w:rsid w:val="00B10778"/>
    <w:rsid w:val="00B1682B"/>
    <w:rsid w:val="00B20CEE"/>
    <w:rsid w:val="00B2170C"/>
    <w:rsid w:val="00B22409"/>
    <w:rsid w:val="00B300A2"/>
    <w:rsid w:val="00B353AC"/>
    <w:rsid w:val="00B35DE4"/>
    <w:rsid w:val="00B4626D"/>
    <w:rsid w:val="00B468B1"/>
    <w:rsid w:val="00B4736E"/>
    <w:rsid w:val="00B50C6F"/>
    <w:rsid w:val="00B521C1"/>
    <w:rsid w:val="00B527B1"/>
    <w:rsid w:val="00B56D16"/>
    <w:rsid w:val="00B61614"/>
    <w:rsid w:val="00B61B82"/>
    <w:rsid w:val="00B6271E"/>
    <w:rsid w:val="00B6451B"/>
    <w:rsid w:val="00B70179"/>
    <w:rsid w:val="00B70989"/>
    <w:rsid w:val="00B72F49"/>
    <w:rsid w:val="00B73DC3"/>
    <w:rsid w:val="00B76B0A"/>
    <w:rsid w:val="00B809F8"/>
    <w:rsid w:val="00B8561D"/>
    <w:rsid w:val="00B86A2D"/>
    <w:rsid w:val="00B871BF"/>
    <w:rsid w:val="00B934D2"/>
    <w:rsid w:val="00B9795D"/>
    <w:rsid w:val="00BA23C8"/>
    <w:rsid w:val="00BA326E"/>
    <w:rsid w:val="00BA50D9"/>
    <w:rsid w:val="00BA5A1C"/>
    <w:rsid w:val="00BA6258"/>
    <w:rsid w:val="00BB07E0"/>
    <w:rsid w:val="00BB0CC8"/>
    <w:rsid w:val="00BB0F2A"/>
    <w:rsid w:val="00BB1076"/>
    <w:rsid w:val="00BB1558"/>
    <w:rsid w:val="00BB4A7A"/>
    <w:rsid w:val="00BC10E7"/>
    <w:rsid w:val="00BC5603"/>
    <w:rsid w:val="00BC7155"/>
    <w:rsid w:val="00BD13F3"/>
    <w:rsid w:val="00BD24E9"/>
    <w:rsid w:val="00BD744C"/>
    <w:rsid w:val="00BE1101"/>
    <w:rsid w:val="00BE110B"/>
    <w:rsid w:val="00BE6521"/>
    <w:rsid w:val="00BF1DD1"/>
    <w:rsid w:val="00BF5F6B"/>
    <w:rsid w:val="00BF6544"/>
    <w:rsid w:val="00C03327"/>
    <w:rsid w:val="00C04E6C"/>
    <w:rsid w:val="00C06822"/>
    <w:rsid w:val="00C1064B"/>
    <w:rsid w:val="00C1402C"/>
    <w:rsid w:val="00C1530B"/>
    <w:rsid w:val="00C15CD9"/>
    <w:rsid w:val="00C15DEE"/>
    <w:rsid w:val="00C16580"/>
    <w:rsid w:val="00C17166"/>
    <w:rsid w:val="00C2272F"/>
    <w:rsid w:val="00C26ABB"/>
    <w:rsid w:val="00C3368F"/>
    <w:rsid w:val="00C42D5E"/>
    <w:rsid w:val="00C5046F"/>
    <w:rsid w:val="00C50599"/>
    <w:rsid w:val="00C50BAC"/>
    <w:rsid w:val="00C5148A"/>
    <w:rsid w:val="00C5262B"/>
    <w:rsid w:val="00C577FF"/>
    <w:rsid w:val="00C61D42"/>
    <w:rsid w:val="00C647F5"/>
    <w:rsid w:val="00C64D52"/>
    <w:rsid w:val="00C65854"/>
    <w:rsid w:val="00C65F62"/>
    <w:rsid w:val="00C7096B"/>
    <w:rsid w:val="00C73473"/>
    <w:rsid w:val="00C74241"/>
    <w:rsid w:val="00C77AF4"/>
    <w:rsid w:val="00C82868"/>
    <w:rsid w:val="00C8765F"/>
    <w:rsid w:val="00C87880"/>
    <w:rsid w:val="00C901E1"/>
    <w:rsid w:val="00C90D31"/>
    <w:rsid w:val="00C92C81"/>
    <w:rsid w:val="00C932E8"/>
    <w:rsid w:val="00C94C00"/>
    <w:rsid w:val="00C964DC"/>
    <w:rsid w:val="00C96DFA"/>
    <w:rsid w:val="00C97671"/>
    <w:rsid w:val="00CA1552"/>
    <w:rsid w:val="00CA3DAD"/>
    <w:rsid w:val="00CA724F"/>
    <w:rsid w:val="00CA7D34"/>
    <w:rsid w:val="00CB2245"/>
    <w:rsid w:val="00CB24DB"/>
    <w:rsid w:val="00CB2B89"/>
    <w:rsid w:val="00CB3AC9"/>
    <w:rsid w:val="00CC1CE8"/>
    <w:rsid w:val="00CC2670"/>
    <w:rsid w:val="00CC3919"/>
    <w:rsid w:val="00CC3A6A"/>
    <w:rsid w:val="00CD01CA"/>
    <w:rsid w:val="00CD1998"/>
    <w:rsid w:val="00CD2D97"/>
    <w:rsid w:val="00CD3660"/>
    <w:rsid w:val="00CD41DB"/>
    <w:rsid w:val="00CD6DAA"/>
    <w:rsid w:val="00CE243C"/>
    <w:rsid w:val="00CE3826"/>
    <w:rsid w:val="00CF0F0E"/>
    <w:rsid w:val="00CF21EB"/>
    <w:rsid w:val="00CF491F"/>
    <w:rsid w:val="00CF7A2B"/>
    <w:rsid w:val="00CF7D38"/>
    <w:rsid w:val="00D00084"/>
    <w:rsid w:val="00D000DC"/>
    <w:rsid w:val="00D012A1"/>
    <w:rsid w:val="00D045A9"/>
    <w:rsid w:val="00D05D82"/>
    <w:rsid w:val="00D07F13"/>
    <w:rsid w:val="00D10908"/>
    <w:rsid w:val="00D15A4B"/>
    <w:rsid w:val="00D15C45"/>
    <w:rsid w:val="00D20105"/>
    <w:rsid w:val="00D22635"/>
    <w:rsid w:val="00D24228"/>
    <w:rsid w:val="00D24F1F"/>
    <w:rsid w:val="00D26B82"/>
    <w:rsid w:val="00D32A9A"/>
    <w:rsid w:val="00D35CF0"/>
    <w:rsid w:val="00D409FA"/>
    <w:rsid w:val="00D40CFD"/>
    <w:rsid w:val="00D41BDA"/>
    <w:rsid w:val="00D424E9"/>
    <w:rsid w:val="00D4374A"/>
    <w:rsid w:val="00D46D9C"/>
    <w:rsid w:val="00D47371"/>
    <w:rsid w:val="00D550F0"/>
    <w:rsid w:val="00D56EBD"/>
    <w:rsid w:val="00D5708A"/>
    <w:rsid w:val="00D57386"/>
    <w:rsid w:val="00D60E6E"/>
    <w:rsid w:val="00D64EA4"/>
    <w:rsid w:val="00D65E37"/>
    <w:rsid w:val="00D67476"/>
    <w:rsid w:val="00D71E5D"/>
    <w:rsid w:val="00D73FDB"/>
    <w:rsid w:val="00D74470"/>
    <w:rsid w:val="00D74CAB"/>
    <w:rsid w:val="00D80015"/>
    <w:rsid w:val="00D80448"/>
    <w:rsid w:val="00D81053"/>
    <w:rsid w:val="00D81905"/>
    <w:rsid w:val="00D86357"/>
    <w:rsid w:val="00D86E8E"/>
    <w:rsid w:val="00D87709"/>
    <w:rsid w:val="00D91B4E"/>
    <w:rsid w:val="00D93A37"/>
    <w:rsid w:val="00D93DB1"/>
    <w:rsid w:val="00D95998"/>
    <w:rsid w:val="00D977B5"/>
    <w:rsid w:val="00DA27E4"/>
    <w:rsid w:val="00DA295D"/>
    <w:rsid w:val="00DA4194"/>
    <w:rsid w:val="00DA6C6D"/>
    <w:rsid w:val="00DA79EE"/>
    <w:rsid w:val="00DA7E6A"/>
    <w:rsid w:val="00DB5140"/>
    <w:rsid w:val="00DB51D8"/>
    <w:rsid w:val="00DB61EA"/>
    <w:rsid w:val="00DC4EC1"/>
    <w:rsid w:val="00DC717D"/>
    <w:rsid w:val="00DD0175"/>
    <w:rsid w:val="00DD04FD"/>
    <w:rsid w:val="00DD14E7"/>
    <w:rsid w:val="00DD3443"/>
    <w:rsid w:val="00DE27D2"/>
    <w:rsid w:val="00DE491B"/>
    <w:rsid w:val="00DE4CCB"/>
    <w:rsid w:val="00DE5D3B"/>
    <w:rsid w:val="00DE7E7E"/>
    <w:rsid w:val="00DF0585"/>
    <w:rsid w:val="00DF246A"/>
    <w:rsid w:val="00DF2CD4"/>
    <w:rsid w:val="00DF356B"/>
    <w:rsid w:val="00DF7DC9"/>
    <w:rsid w:val="00DF7EB0"/>
    <w:rsid w:val="00E01537"/>
    <w:rsid w:val="00E01FDE"/>
    <w:rsid w:val="00E05EC6"/>
    <w:rsid w:val="00E06858"/>
    <w:rsid w:val="00E077CC"/>
    <w:rsid w:val="00E117BA"/>
    <w:rsid w:val="00E1224E"/>
    <w:rsid w:val="00E12A99"/>
    <w:rsid w:val="00E13AA3"/>
    <w:rsid w:val="00E160A7"/>
    <w:rsid w:val="00E20784"/>
    <w:rsid w:val="00E21423"/>
    <w:rsid w:val="00E22D3F"/>
    <w:rsid w:val="00E2711D"/>
    <w:rsid w:val="00E27259"/>
    <w:rsid w:val="00E3135D"/>
    <w:rsid w:val="00E317DE"/>
    <w:rsid w:val="00E36496"/>
    <w:rsid w:val="00E4360E"/>
    <w:rsid w:val="00E45086"/>
    <w:rsid w:val="00E46116"/>
    <w:rsid w:val="00E52137"/>
    <w:rsid w:val="00E53605"/>
    <w:rsid w:val="00E572EF"/>
    <w:rsid w:val="00E62E05"/>
    <w:rsid w:val="00E710F9"/>
    <w:rsid w:val="00E74B3B"/>
    <w:rsid w:val="00E76398"/>
    <w:rsid w:val="00E76FFD"/>
    <w:rsid w:val="00E80D04"/>
    <w:rsid w:val="00E810CB"/>
    <w:rsid w:val="00E8121D"/>
    <w:rsid w:val="00E82103"/>
    <w:rsid w:val="00E83D68"/>
    <w:rsid w:val="00E8713D"/>
    <w:rsid w:val="00E90CE7"/>
    <w:rsid w:val="00E9356C"/>
    <w:rsid w:val="00E971B7"/>
    <w:rsid w:val="00EA1C7C"/>
    <w:rsid w:val="00EA2DB1"/>
    <w:rsid w:val="00EB3974"/>
    <w:rsid w:val="00EB4653"/>
    <w:rsid w:val="00EC2267"/>
    <w:rsid w:val="00ED1DE4"/>
    <w:rsid w:val="00ED347A"/>
    <w:rsid w:val="00ED6323"/>
    <w:rsid w:val="00EE2C2F"/>
    <w:rsid w:val="00EF5A4C"/>
    <w:rsid w:val="00EF5DE1"/>
    <w:rsid w:val="00F00AD1"/>
    <w:rsid w:val="00F0146C"/>
    <w:rsid w:val="00F03298"/>
    <w:rsid w:val="00F11599"/>
    <w:rsid w:val="00F11CA5"/>
    <w:rsid w:val="00F12469"/>
    <w:rsid w:val="00F13E4C"/>
    <w:rsid w:val="00F17D63"/>
    <w:rsid w:val="00F20447"/>
    <w:rsid w:val="00F20EC0"/>
    <w:rsid w:val="00F2565B"/>
    <w:rsid w:val="00F34C41"/>
    <w:rsid w:val="00F35A0E"/>
    <w:rsid w:val="00F407C2"/>
    <w:rsid w:val="00F421BF"/>
    <w:rsid w:val="00F4258B"/>
    <w:rsid w:val="00F432F5"/>
    <w:rsid w:val="00F43C42"/>
    <w:rsid w:val="00F50222"/>
    <w:rsid w:val="00F57AD1"/>
    <w:rsid w:val="00F60AE1"/>
    <w:rsid w:val="00F611A5"/>
    <w:rsid w:val="00F61A60"/>
    <w:rsid w:val="00F64C45"/>
    <w:rsid w:val="00F6599E"/>
    <w:rsid w:val="00F7471F"/>
    <w:rsid w:val="00F755A1"/>
    <w:rsid w:val="00F8084D"/>
    <w:rsid w:val="00F833F9"/>
    <w:rsid w:val="00F84A7C"/>
    <w:rsid w:val="00F85061"/>
    <w:rsid w:val="00F86175"/>
    <w:rsid w:val="00F86C53"/>
    <w:rsid w:val="00F8762B"/>
    <w:rsid w:val="00F922B6"/>
    <w:rsid w:val="00F929A8"/>
    <w:rsid w:val="00FA0881"/>
    <w:rsid w:val="00FA212B"/>
    <w:rsid w:val="00FA496B"/>
    <w:rsid w:val="00FA639F"/>
    <w:rsid w:val="00FA7CE6"/>
    <w:rsid w:val="00FB0F57"/>
    <w:rsid w:val="00FB112A"/>
    <w:rsid w:val="00FB190B"/>
    <w:rsid w:val="00FB5B70"/>
    <w:rsid w:val="00FB6058"/>
    <w:rsid w:val="00FC009D"/>
    <w:rsid w:val="00FC1A2C"/>
    <w:rsid w:val="00FC79E5"/>
    <w:rsid w:val="00FD37C3"/>
    <w:rsid w:val="00FD3A30"/>
    <w:rsid w:val="00FD41DC"/>
    <w:rsid w:val="00FD51BF"/>
    <w:rsid w:val="00FD6F87"/>
    <w:rsid w:val="00FD7DC4"/>
    <w:rsid w:val="00FE2E1C"/>
    <w:rsid w:val="00FE58D2"/>
    <w:rsid w:val="00FF0522"/>
    <w:rsid w:val="00FF0CC5"/>
    <w:rsid w:val="00FF2384"/>
    <w:rsid w:val="00FF6D97"/>
    <w:rsid w:val="00FF7E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2c681,#903"/>
    </o:shapedefaults>
    <o:shapelayout v:ext="edit">
      <o:idmap v:ext="edit" data="1"/>
    </o:shapelayout>
  </w:shapeDefaults>
  <w:decimalSymbol w:val="."/>
  <w:listSeparator w:val=","/>
  <w14:docId w14:val="161E9DB8"/>
  <w15:docId w15:val="{E45E0211-A36B-4F42-A690-C39E66952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4"/>
      </w:numPr>
      <w:spacing w:before="240" w:after="60"/>
      <w:outlineLvl w:val="4"/>
    </w:pPr>
    <w:rPr>
      <w:sz w:val="22"/>
      <w:szCs w:val="20"/>
      <w:lang w:val="en-GB"/>
    </w:rPr>
  </w:style>
  <w:style w:type="paragraph" w:styleId="Heading6">
    <w:name w:val="heading 6"/>
    <w:basedOn w:val="Normal"/>
    <w:next w:val="Normal"/>
    <w:qFormat/>
    <w:rsid w:val="00C50BAC"/>
    <w:pPr>
      <w:numPr>
        <w:ilvl w:val="5"/>
        <w:numId w:val="4"/>
      </w:numPr>
      <w:spacing w:before="240" w:after="60"/>
      <w:outlineLvl w:val="5"/>
    </w:pPr>
    <w:rPr>
      <w:i/>
      <w:sz w:val="22"/>
      <w:szCs w:val="20"/>
      <w:lang w:val="en-GB"/>
    </w:rPr>
  </w:style>
  <w:style w:type="paragraph" w:styleId="Heading7">
    <w:name w:val="heading 7"/>
    <w:basedOn w:val="Normal"/>
    <w:next w:val="Normal"/>
    <w:qFormat/>
    <w:rsid w:val="00C50BAC"/>
    <w:pPr>
      <w:numPr>
        <w:ilvl w:val="6"/>
        <w:numId w:val="4"/>
      </w:numPr>
      <w:spacing w:before="240" w:after="60"/>
      <w:outlineLvl w:val="6"/>
    </w:pPr>
    <w:rPr>
      <w:szCs w:val="20"/>
      <w:lang w:val="en-GB"/>
    </w:rPr>
  </w:style>
  <w:style w:type="paragraph" w:styleId="Heading8">
    <w:name w:val="heading 8"/>
    <w:basedOn w:val="Normal"/>
    <w:next w:val="Normal"/>
    <w:qFormat/>
    <w:rsid w:val="00C50BAC"/>
    <w:pPr>
      <w:numPr>
        <w:ilvl w:val="7"/>
        <w:numId w:val="4"/>
      </w:numPr>
      <w:spacing w:before="240" w:after="60"/>
      <w:outlineLvl w:val="7"/>
    </w:pPr>
    <w:rPr>
      <w:i/>
      <w:szCs w:val="20"/>
      <w:lang w:val="en-GB"/>
    </w:rPr>
  </w:style>
  <w:style w:type="paragraph" w:styleId="Heading9">
    <w:name w:val="heading 9"/>
    <w:basedOn w:val="Normal"/>
    <w:next w:val="Normal"/>
    <w:qFormat/>
    <w:rsid w:val="00C50BA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FootnoteTextChar">
    <w:name w:val="Footnote Text Char"/>
    <w:basedOn w:val="DefaultParagraphFont"/>
    <w:link w:val="FootnoteText"/>
    <w:semiHidden/>
    <w:rsid w:val="007B5F4A"/>
    <w:rPr>
      <w:rFonts w:ascii="Arial (W1)" w:hAnsi="Arial (W1)" w:cs="Times New (W1)"/>
      <w:sz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ho.int/about/finances-accountability/procurement/en/"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yperlink" Target="http://www.who.int/about/finances-accountability/procurement/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demographic/sources/surveys/Handbook23June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818D0"/>
    <w:rsid w:val="000B5E2F"/>
    <w:rsid w:val="001376A6"/>
    <w:rsid w:val="001C0D68"/>
    <w:rsid w:val="002D455D"/>
    <w:rsid w:val="003701D7"/>
    <w:rsid w:val="004511D4"/>
    <w:rsid w:val="004A5985"/>
    <w:rsid w:val="005451D0"/>
    <w:rsid w:val="005F0940"/>
    <w:rsid w:val="006A60CD"/>
    <w:rsid w:val="006C5FE6"/>
    <w:rsid w:val="007034A8"/>
    <w:rsid w:val="00782720"/>
    <w:rsid w:val="0084042C"/>
    <w:rsid w:val="00872780"/>
    <w:rsid w:val="00974885"/>
    <w:rsid w:val="00AF6DDE"/>
    <w:rsid w:val="00B05EAD"/>
    <w:rsid w:val="00B1155D"/>
    <w:rsid w:val="00BB15DB"/>
    <w:rsid w:val="00C4229B"/>
    <w:rsid w:val="00C640F4"/>
    <w:rsid w:val="00CB582D"/>
    <w:rsid w:val="00D062FE"/>
    <w:rsid w:val="00D1759C"/>
    <w:rsid w:val="00DA327E"/>
    <w:rsid w:val="00E63121"/>
    <w:rsid w:val="00E93AAC"/>
    <w:rsid w:val="00F14653"/>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3AAC"/>
    <w:rPr>
      <w:color w:val="808080"/>
    </w:rPr>
  </w:style>
  <w:style w:type="paragraph" w:customStyle="1" w:styleId="B083D7A14516465C9146ACD45DCACB4A">
    <w:name w:val="B083D7A14516465C9146ACD45DCACB4A"/>
    <w:rsid w:val="006C5FE6"/>
  </w:style>
  <w:style w:type="paragraph" w:customStyle="1" w:styleId="B8EC7C583AE7477E8DCF2BA13B50E9FF">
    <w:name w:val="B8EC7C583AE7477E8DCF2BA13B50E9FF"/>
    <w:rsid w:val="001376A6"/>
  </w:style>
  <w:style w:type="paragraph" w:customStyle="1" w:styleId="37318455A93B48DFB77A8D7F984AE9A7">
    <w:name w:val="37318455A93B48DFB77A8D7F984AE9A7"/>
    <w:rsid w:val="00E63121"/>
  </w:style>
  <w:style w:type="paragraph" w:customStyle="1" w:styleId="D42D607B6A094D9E9686A990696615F3">
    <w:name w:val="D42D607B6A094D9E9686A990696615F3"/>
    <w:rsid w:val="00E63121"/>
  </w:style>
  <w:style w:type="paragraph" w:customStyle="1" w:styleId="B33F901E8B80402A9633F0346599D031">
    <w:name w:val="B33F901E8B80402A9633F0346599D031"/>
    <w:rsid w:val="00E63121"/>
  </w:style>
  <w:style w:type="paragraph" w:customStyle="1" w:styleId="F178BAE7CAE64709AE6834D03972E763">
    <w:name w:val="F178BAE7CAE64709AE6834D03972E763"/>
    <w:rsid w:val="00E63121"/>
  </w:style>
  <w:style w:type="paragraph" w:customStyle="1" w:styleId="1B1ED7A3DBBE4D22845265F28B314979">
    <w:name w:val="1B1ED7A3DBBE4D22845265F28B314979"/>
    <w:rsid w:val="005F0940"/>
  </w:style>
  <w:style w:type="paragraph" w:customStyle="1" w:styleId="8AC0BD68CE1940B4A8BB6975BA0442EE">
    <w:name w:val="8AC0BD68CE1940B4A8BB6975BA0442EE"/>
    <w:rsid w:val="005F0940"/>
  </w:style>
  <w:style w:type="paragraph" w:customStyle="1" w:styleId="ED49D53624AC489CA1D373FD889EC162">
    <w:name w:val="ED49D53624AC489CA1D373FD889EC162"/>
    <w:rsid w:val="005F0940"/>
  </w:style>
  <w:style w:type="paragraph" w:customStyle="1" w:styleId="7C912ED2707140F2B0F48F52B67F88B2">
    <w:name w:val="7C912ED2707140F2B0F48F52B67F88B2"/>
    <w:rsid w:val="005F0940"/>
  </w:style>
  <w:style w:type="paragraph" w:customStyle="1" w:styleId="BCD960B9B086413DADFE26D91D5248DA">
    <w:name w:val="BCD960B9B086413DADFE26D91D5248DA"/>
    <w:rsid w:val="005F0940"/>
  </w:style>
  <w:style w:type="paragraph" w:customStyle="1" w:styleId="E3CFCAD107064CEEAA14AD50594E3DEA">
    <w:name w:val="E3CFCAD107064CEEAA14AD50594E3DEA"/>
    <w:rsid w:val="005F0940"/>
  </w:style>
  <w:style w:type="paragraph" w:customStyle="1" w:styleId="2789743EFD6144A6A930BEBF1EBAEEF3">
    <w:name w:val="2789743EFD6144A6A930BEBF1EBAEEF3"/>
    <w:rsid w:val="005F0940"/>
  </w:style>
  <w:style w:type="paragraph" w:customStyle="1" w:styleId="938876B2B60A405EAD42CDB7971F6331">
    <w:name w:val="938876B2B60A405EAD42CDB7971F6331"/>
    <w:rsid w:val="005F0940"/>
  </w:style>
  <w:style w:type="paragraph" w:customStyle="1" w:styleId="167A57ECA5BA4FDB8430B4ADF2861A9F">
    <w:name w:val="167A57ECA5BA4FDB8430B4ADF2861A9F"/>
    <w:rsid w:val="005F0940"/>
  </w:style>
  <w:style w:type="paragraph" w:customStyle="1" w:styleId="C332023B70C24781A839EE6E9816C734">
    <w:name w:val="C332023B70C24781A839EE6E9816C734"/>
    <w:rsid w:val="005F0940"/>
  </w:style>
  <w:style w:type="paragraph" w:customStyle="1" w:styleId="69F072F0E6314E86AA007D1E107ACD26">
    <w:name w:val="69F072F0E6314E86AA007D1E107ACD26"/>
    <w:rsid w:val="005F0940"/>
  </w:style>
  <w:style w:type="paragraph" w:customStyle="1" w:styleId="0B9FD5A663064F16A45826323675F5F0">
    <w:name w:val="0B9FD5A663064F16A45826323675F5F0"/>
    <w:rsid w:val="005F0940"/>
  </w:style>
  <w:style w:type="paragraph" w:customStyle="1" w:styleId="8D07CD6369B74D7A8B6C669EDE21DBD6">
    <w:name w:val="8D07CD6369B74D7A8B6C669EDE21DBD6"/>
    <w:rsid w:val="005F0940"/>
  </w:style>
  <w:style w:type="paragraph" w:customStyle="1" w:styleId="CB6959ECBA6C4485A5D67EB3F934DA3A">
    <w:name w:val="CB6959ECBA6C4485A5D67EB3F934DA3A"/>
    <w:rsid w:val="005F0940"/>
  </w:style>
  <w:style w:type="paragraph" w:customStyle="1" w:styleId="710ACB0C16864682855F72C6986D3103">
    <w:name w:val="710ACB0C16864682855F72C6986D3103"/>
    <w:rsid w:val="005F0940"/>
  </w:style>
  <w:style w:type="paragraph" w:customStyle="1" w:styleId="9BAB401D1DEF42C59CAF5FAC74003B5B">
    <w:name w:val="9BAB401D1DEF42C59CAF5FAC74003B5B"/>
    <w:rsid w:val="005F0940"/>
  </w:style>
  <w:style w:type="paragraph" w:customStyle="1" w:styleId="B181DE1D33784FAB9F34B77FEA596AC4">
    <w:name w:val="B181DE1D33784FAB9F34B77FEA596AC4"/>
    <w:rsid w:val="005F0940"/>
  </w:style>
  <w:style w:type="paragraph" w:customStyle="1" w:styleId="8330E735330A45E996556D77580C0E33">
    <w:name w:val="8330E735330A45E996556D77580C0E33"/>
    <w:rsid w:val="005F0940"/>
  </w:style>
  <w:style w:type="paragraph" w:customStyle="1" w:styleId="DAC8617287BB404F93334831D78AAF62">
    <w:name w:val="DAC8617287BB404F93334831D78AAF62"/>
    <w:rsid w:val="005F0940"/>
  </w:style>
  <w:style w:type="paragraph" w:customStyle="1" w:styleId="51FC8A86EC224963AC47096AE7F085C0">
    <w:name w:val="51FC8A86EC224963AC47096AE7F085C0"/>
    <w:rsid w:val="005F0940"/>
  </w:style>
  <w:style w:type="paragraph" w:customStyle="1" w:styleId="C836F39A46BA4DE381B48520033B6448">
    <w:name w:val="C836F39A46BA4DE381B48520033B6448"/>
    <w:rsid w:val="005F0940"/>
  </w:style>
  <w:style w:type="paragraph" w:customStyle="1" w:styleId="1CD08F8CCBCB4B9DA607C95D9106CC6E">
    <w:name w:val="1CD08F8CCBCB4B9DA607C95D9106CC6E"/>
    <w:rsid w:val="005F0940"/>
  </w:style>
  <w:style w:type="paragraph" w:customStyle="1" w:styleId="1AB37552D8614FD49D7A4AC76F00F767">
    <w:name w:val="1AB37552D8614FD49D7A4AC76F00F767"/>
    <w:rsid w:val="005F0940"/>
  </w:style>
  <w:style w:type="paragraph" w:customStyle="1" w:styleId="0FC8630898534868934105B4A0DF3751">
    <w:name w:val="0FC8630898534868934105B4A0DF3751"/>
    <w:rsid w:val="005F0940"/>
  </w:style>
  <w:style w:type="paragraph" w:customStyle="1" w:styleId="55061B00BC824AB78C8E793CF95CD9E4">
    <w:name w:val="55061B00BC824AB78C8E793CF95CD9E4"/>
    <w:rsid w:val="005F0940"/>
  </w:style>
  <w:style w:type="paragraph" w:customStyle="1" w:styleId="57FDA3CDF4944EBA93B8F222D9443068">
    <w:name w:val="57FDA3CDF4944EBA93B8F222D9443068"/>
    <w:rsid w:val="005F0940"/>
  </w:style>
  <w:style w:type="paragraph" w:customStyle="1" w:styleId="A07F07F8B8BB442FBD0F11CF42AF732A">
    <w:name w:val="A07F07F8B8BB442FBD0F11CF42AF732A"/>
    <w:rsid w:val="005F0940"/>
  </w:style>
  <w:style w:type="paragraph" w:customStyle="1" w:styleId="AFEC2C9B152341F89A6F8841AA2B515A">
    <w:name w:val="AFEC2C9B152341F89A6F8841AA2B515A"/>
    <w:rsid w:val="005F0940"/>
  </w:style>
  <w:style w:type="paragraph" w:customStyle="1" w:styleId="B997FA9D3E8444A0A878ABD5C0E48209">
    <w:name w:val="B997FA9D3E8444A0A878ABD5C0E48209"/>
    <w:rsid w:val="005F0940"/>
  </w:style>
  <w:style w:type="paragraph" w:customStyle="1" w:styleId="56CC777EAAC544F790F44B7D557119F3">
    <w:name w:val="56CC777EAAC544F790F44B7D557119F3"/>
    <w:rsid w:val="005F0940"/>
  </w:style>
  <w:style w:type="paragraph" w:customStyle="1" w:styleId="C5D727525C534813865D3F6556CDC0C1">
    <w:name w:val="C5D727525C534813865D3F6556CDC0C1"/>
    <w:rsid w:val="005F0940"/>
  </w:style>
  <w:style w:type="paragraph" w:customStyle="1" w:styleId="FA3C6E10AC5A43918547F7B98BB96925">
    <w:name w:val="FA3C6E10AC5A43918547F7B98BB96925"/>
    <w:rsid w:val="005F0940"/>
    <w:pPr>
      <w:spacing w:after="0" w:line="240" w:lineRule="auto"/>
      <w:jc w:val="both"/>
    </w:pPr>
    <w:rPr>
      <w:rFonts w:ascii="Arial" w:eastAsia="Times New Roman" w:hAnsi="Arial" w:cs="Times New Roman"/>
      <w:sz w:val="20"/>
      <w:szCs w:val="24"/>
      <w:lang w:val="en-US" w:eastAsia="en-US"/>
    </w:rPr>
  </w:style>
  <w:style w:type="paragraph" w:customStyle="1" w:styleId="0516FA5DD49D4DC988F8A5E735D2C833">
    <w:name w:val="0516FA5DD49D4DC988F8A5E735D2C833"/>
    <w:rsid w:val="005F0940"/>
  </w:style>
  <w:style w:type="paragraph" w:customStyle="1" w:styleId="2C83CF141C28459A95E4C0A3052C60C1">
    <w:name w:val="2C83CF141C28459A95E4C0A3052C60C1"/>
    <w:rsid w:val="005F0940"/>
  </w:style>
  <w:style w:type="paragraph" w:customStyle="1" w:styleId="18124CA1EFA744059B9CFDA730F67217">
    <w:name w:val="18124CA1EFA744059B9CFDA730F67217"/>
    <w:rsid w:val="005F0940"/>
  </w:style>
  <w:style w:type="paragraph" w:customStyle="1" w:styleId="C7E1D85960AB407DB56CDCB4BE9D2915">
    <w:name w:val="C7E1D85960AB407DB56CDCB4BE9D2915"/>
    <w:rsid w:val="005F0940"/>
  </w:style>
  <w:style w:type="paragraph" w:customStyle="1" w:styleId="2497F289A9CB4710924315AE482248D9">
    <w:name w:val="2497F289A9CB4710924315AE482248D9"/>
    <w:rsid w:val="005F0940"/>
  </w:style>
  <w:style w:type="paragraph" w:customStyle="1" w:styleId="93743885BC79450EA5FCA1B2ED2167B7">
    <w:name w:val="93743885BC79450EA5FCA1B2ED2167B7"/>
    <w:rsid w:val="005F0940"/>
  </w:style>
  <w:style w:type="paragraph" w:customStyle="1" w:styleId="B4255BDAFD494523AC71CB9ECA8B5C8F">
    <w:name w:val="B4255BDAFD494523AC71CB9ECA8B5C8F"/>
    <w:rsid w:val="005F0940"/>
  </w:style>
  <w:style w:type="paragraph" w:customStyle="1" w:styleId="46743DDB59054500AC4ECFD22D0714E1">
    <w:name w:val="46743DDB59054500AC4ECFD22D0714E1"/>
    <w:rsid w:val="005F0940"/>
  </w:style>
  <w:style w:type="paragraph" w:customStyle="1" w:styleId="56E22C7552184073840DC7CE4237E8C7">
    <w:name w:val="56E22C7552184073840DC7CE4237E8C7"/>
    <w:rsid w:val="005F0940"/>
  </w:style>
  <w:style w:type="paragraph" w:customStyle="1" w:styleId="EFC1A5E5D0AF4F759CA15B4C54BCBCD8">
    <w:name w:val="EFC1A5E5D0AF4F759CA15B4C54BCBCD8"/>
    <w:rsid w:val="005F0940"/>
    <w:pPr>
      <w:spacing w:after="0" w:line="240" w:lineRule="auto"/>
      <w:jc w:val="both"/>
    </w:pPr>
    <w:rPr>
      <w:rFonts w:ascii="Arial" w:eastAsia="Times New Roman" w:hAnsi="Arial" w:cs="Times New Roman"/>
      <w:sz w:val="20"/>
      <w:szCs w:val="24"/>
      <w:lang w:val="en-US" w:eastAsia="en-US"/>
    </w:rPr>
  </w:style>
  <w:style w:type="paragraph" w:customStyle="1" w:styleId="F4EC218B59394C8FA7AAC08826CF007B">
    <w:name w:val="F4EC218B59394C8FA7AAC08826CF007B"/>
    <w:rsid w:val="005F0940"/>
  </w:style>
  <w:style w:type="paragraph" w:customStyle="1" w:styleId="E23DBC2A6DC34FE2B569958105130E61">
    <w:name w:val="E23DBC2A6DC34FE2B569958105130E61"/>
    <w:rsid w:val="005F0940"/>
  </w:style>
  <w:style w:type="paragraph" w:customStyle="1" w:styleId="FB1C26773FAD476D813A6D3E5097CAEC">
    <w:name w:val="FB1C26773FAD476D813A6D3E5097CAEC"/>
    <w:rsid w:val="00D1759C"/>
  </w:style>
  <w:style w:type="paragraph" w:customStyle="1" w:styleId="FE2A39EBE0F044C0A7AE9FDB88B7E019">
    <w:name w:val="FE2A39EBE0F044C0A7AE9FDB88B7E019"/>
    <w:rsid w:val="00C4229B"/>
  </w:style>
  <w:style w:type="paragraph" w:customStyle="1" w:styleId="9505E4C883704DA1A76A93377456AF03">
    <w:name w:val="9505E4C883704DA1A76A93377456AF03"/>
    <w:rsid w:val="00C4229B"/>
  </w:style>
  <w:style w:type="paragraph" w:customStyle="1" w:styleId="CA974D881FD1427FB67DFFF55F505A75">
    <w:name w:val="CA974D881FD1427FB67DFFF55F505A75"/>
    <w:rsid w:val="00C4229B"/>
  </w:style>
  <w:style w:type="paragraph" w:customStyle="1" w:styleId="CB69885702394E6095D281870D3F7812">
    <w:name w:val="CB69885702394E6095D281870D3F7812"/>
    <w:rsid w:val="00C4229B"/>
  </w:style>
  <w:style w:type="paragraph" w:customStyle="1" w:styleId="10DAB15CE86C4C3D9D85C47AE8123894">
    <w:name w:val="10DAB15CE86C4C3D9D85C47AE8123894"/>
    <w:rsid w:val="00F92557"/>
  </w:style>
  <w:style w:type="paragraph" w:customStyle="1" w:styleId="8ABBD19810494F3895F2A4A8A94C717A">
    <w:name w:val="8ABBD19810494F3895F2A4A8A94C717A"/>
    <w:rsid w:val="00F92557"/>
  </w:style>
  <w:style w:type="paragraph" w:customStyle="1" w:styleId="D55FB5C82AFB4B9D826828E0CC8B4A1B">
    <w:name w:val="D55FB5C82AFB4B9D826828E0CC8B4A1B"/>
    <w:rsid w:val="00F92557"/>
  </w:style>
  <w:style w:type="paragraph" w:customStyle="1" w:styleId="FBC5378EA7B44499BD48AFF65CD3DB66">
    <w:name w:val="FBC5378EA7B44499BD48AFF65CD3DB66"/>
    <w:rsid w:val="00F92557"/>
  </w:style>
  <w:style w:type="paragraph" w:customStyle="1" w:styleId="149955B0911A4312BE4F997444F21900">
    <w:name w:val="149955B0911A4312BE4F997444F21900"/>
    <w:rsid w:val="00F92557"/>
  </w:style>
  <w:style w:type="paragraph" w:customStyle="1" w:styleId="4419067219144D78838E0E402CA93E38">
    <w:name w:val="4419067219144D78838E0E402CA93E38"/>
    <w:rsid w:val="00F92557"/>
  </w:style>
  <w:style w:type="paragraph" w:customStyle="1" w:styleId="4B48D233902D40C98B4B342C1D4D1463">
    <w:name w:val="4B48D233902D40C98B4B342C1D4D1463"/>
    <w:rsid w:val="00F92557"/>
  </w:style>
  <w:style w:type="paragraph" w:customStyle="1" w:styleId="C43B20BE584F4CDC8355EEAD9629A080">
    <w:name w:val="C43B20BE584F4CDC8355EEAD9629A080"/>
    <w:rsid w:val="00F92557"/>
  </w:style>
  <w:style w:type="paragraph" w:customStyle="1" w:styleId="9C866D42461B41B08ABD55270BB15D1B">
    <w:name w:val="9C866D42461B41B08ABD55270BB15D1B"/>
    <w:rsid w:val="00F92557"/>
  </w:style>
  <w:style w:type="paragraph" w:customStyle="1" w:styleId="88B3DBBE16824011B3099D197D89CAC3">
    <w:name w:val="88B3DBBE16824011B3099D197D89CAC3"/>
    <w:rsid w:val="00F92557"/>
  </w:style>
  <w:style w:type="paragraph" w:customStyle="1" w:styleId="0B602972FD294117A836D3C09B528F88">
    <w:name w:val="0B602972FD294117A836D3C09B528F88"/>
    <w:rsid w:val="00F92557"/>
  </w:style>
  <w:style w:type="paragraph" w:customStyle="1" w:styleId="C39DB39965024D62B999CEFD2925C95C">
    <w:name w:val="C39DB39965024D62B999CEFD2925C95C"/>
    <w:rsid w:val="00F92557"/>
  </w:style>
  <w:style w:type="paragraph" w:customStyle="1" w:styleId="28B057BB475C4ADB827CA47561E149B1">
    <w:name w:val="28B057BB475C4ADB827CA47561E149B1"/>
    <w:rsid w:val="00F92557"/>
  </w:style>
  <w:style w:type="paragraph" w:customStyle="1" w:styleId="12908747E7904C35A0AB3E296F110A88">
    <w:name w:val="12908747E7904C35A0AB3E296F110A88"/>
    <w:rsid w:val="00F92557"/>
  </w:style>
  <w:style w:type="paragraph" w:customStyle="1" w:styleId="A4254867C94742BF910CB35B0EC84BAA">
    <w:name w:val="A4254867C94742BF910CB35B0EC84BAA"/>
    <w:rsid w:val="00F92557"/>
  </w:style>
  <w:style w:type="paragraph" w:customStyle="1" w:styleId="0E4EF8333AB741A39457504A9EE975AA">
    <w:name w:val="0E4EF8333AB741A39457504A9EE975AA"/>
    <w:rsid w:val="00F92557"/>
  </w:style>
  <w:style w:type="paragraph" w:customStyle="1" w:styleId="65DAD1121DD24C16A683B2AB83DDD07C">
    <w:name w:val="65DAD1121DD24C16A683B2AB83DDD07C"/>
    <w:rsid w:val="00F92557"/>
  </w:style>
  <w:style w:type="paragraph" w:customStyle="1" w:styleId="9107F2C752EC43FBA7A8E46A36708ABA">
    <w:name w:val="9107F2C752EC43FBA7A8E46A36708ABA"/>
    <w:rsid w:val="00F92557"/>
  </w:style>
  <w:style w:type="paragraph" w:customStyle="1" w:styleId="4712439962914802AC999383C7541A7B">
    <w:name w:val="4712439962914802AC999383C7541A7B"/>
    <w:rsid w:val="00F92557"/>
  </w:style>
  <w:style w:type="paragraph" w:customStyle="1" w:styleId="7FEBF4CEE7454CD8A3D1A3B777C6C20B">
    <w:name w:val="7FEBF4CEE7454CD8A3D1A3B777C6C20B"/>
    <w:rsid w:val="00F92557"/>
  </w:style>
  <w:style w:type="paragraph" w:customStyle="1" w:styleId="FD46E29CA6484D33A7E4FCBA19B69B22">
    <w:name w:val="FD46E29CA6484D33A7E4FCBA19B69B22"/>
    <w:rsid w:val="00F92557"/>
  </w:style>
  <w:style w:type="paragraph" w:customStyle="1" w:styleId="78542F1108714810B5F181C6666D647D">
    <w:name w:val="78542F1108714810B5F181C6666D647D"/>
    <w:rsid w:val="00CB582D"/>
  </w:style>
  <w:style w:type="paragraph" w:customStyle="1" w:styleId="E2785BDF0F2D4CB0840FF42547E389EB">
    <w:name w:val="E2785BDF0F2D4CB0840FF42547E389EB"/>
    <w:rsid w:val="00CB582D"/>
  </w:style>
  <w:style w:type="paragraph" w:customStyle="1" w:styleId="F60672BA897041539C35C506193A98BD">
    <w:name w:val="F60672BA897041539C35C506193A98BD"/>
    <w:rsid w:val="00CB582D"/>
  </w:style>
  <w:style w:type="paragraph" w:customStyle="1" w:styleId="387A17438CC34D7998864DEEFEE613C7">
    <w:name w:val="387A17438CC34D7998864DEEFEE613C7"/>
    <w:rsid w:val="00CB582D"/>
  </w:style>
  <w:style w:type="paragraph" w:customStyle="1" w:styleId="4E1D7224E5394412A971B230DC2C7384">
    <w:name w:val="4E1D7224E5394412A971B230DC2C7384"/>
    <w:rsid w:val="00CB582D"/>
  </w:style>
  <w:style w:type="paragraph" w:customStyle="1" w:styleId="2E436F180E9547F68DD8B6FB38DE945F">
    <w:name w:val="2E436F180E9547F68DD8B6FB38DE945F"/>
    <w:rsid w:val="00CB582D"/>
  </w:style>
  <w:style w:type="paragraph" w:customStyle="1" w:styleId="70373BB46D79422FAAC20A914ED48257">
    <w:name w:val="70373BB46D79422FAAC20A914ED48257"/>
    <w:rsid w:val="00CB582D"/>
  </w:style>
  <w:style w:type="paragraph" w:customStyle="1" w:styleId="C8A35123DE9F4917937CAC0AB84F8B6E">
    <w:name w:val="C8A35123DE9F4917937CAC0AB84F8B6E"/>
    <w:rsid w:val="00CB582D"/>
  </w:style>
  <w:style w:type="paragraph" w:customStyle="1" w:styleId="7255F95D57E9453D88ACE8779CF943B9">
    <w:name w:val="7255F95D57E9453D88ACE8779CF943B9"/>
    <w:rsid w:val="00CB582D"/>
  </w:style>
  <w:style w:type="paragraph" w:customStyle="1" w:styleId="FF91BD8EC215425DAB0FDFD322F7577E">
    <w:name w:val="FF91BD8EC215425DAB0FDFD322F7577E"/>
    <w:rsid w:val="00CB582D"/>
  </w:style>
  <w:style w:type="paragraph" w:customStyle="1" w:styleId="82335B46F04346A99C01C511AB1224AB">
    <w:name w:val="82335B46F04346A99C01C511AB1224AB"/>
    <w:rsid w:val="0084042C"/>
  </w:style>
  <w:style w:type="paragraph" w:customStyle="1" w:styleId="C093D53025FB4A2DA730EDD9242592C0">
    <w:name w:val="C093D53025FB4A2DA730EDD9242592C0"/>
    <w:rsid w:val="0084042C"/>
  </w:style>
  <w:style w:type="paragraph" w:customStyle="1" w:styleId="64EBB8BDAC6B4B209AD9A130C48A9A8C">
    <w:name w:val="64EBB8BDAC6B4B209AD9A130C48A9A8C"/>
    <w:rsid w:val="0084042C"/>
  </w:style>
  <w:style w:type="paragraph" w:customStyle="1" w:styleId="F898568DCA844505B4384A9499AEE485">
    <w:name w:val="F898568DCA844505B4384A9499AEE485"/>
    <w:rsid w:val="0084042C"/>
  </w:style>
  <w:style w:type="paragraph" w:customStyle="1" w:styleId="85D70BD96AF549D3BB0724018913E53B">
    <w:name w:val="85D70BD96AF549D3BB0724018913E53B"/>
    <w:rsid w:val="0084042C"/>
  </w:style>
  <w:style w:type="paragraph" w:customStyle="1" w:styleId="126746F0689044F698D23A8758D9FBA3">
    <w:name w:val="126746F0689044F698D23A8758D9FBA3"/>
    <w:rsid w:val="0084042C"/>
  </w:style>
  <w:style w:type="paragraph" w:customStyle="1" w:styleId="7449651A8D924A43A64A0A8452D2F2E9">
    <w:name w:val="7449651A8D924A43A64A0A8452D2F2E9"/>
    <w:rsid w:val="0084042C"/>
  </w:style>
  <w:style w:type="paragraph" w:customStyle="1" w:styleId="F0BA5C0737C043DD97F4E9D9F7F82041">
    <w:name w:val="F0BA5C0737C043DD97F4E9D9F7F82041"/>
    <w:rsid w:val="0084042C"/>
  </w:style>
  <w:style w:type="paragraph" w:customStyle="1" w:styleId="378BE45ACB024BF19266BDC04ED76C2D">
    <w:name w:val="378BE45ACB024BF19266BDC04ED76C2D"/>
    <w:rsid w:val="0084042C"/>
  </w:style>
  <w:style w:type="paragraph" w:customStyle="1" w:styleId="24440E45D4294166B241755033459E63">
    <w:name w:val="24440E45D4294166B241755033459E63"/>
    <w:rsid w:val="0084042C"/>
  </w:style>
  <w:style w:type="paragraph" w:customStyle="1" w:styleId="2FC4E647E983483B86EA4D1330987BC7">
    <w:name w:val="2FC4E647E983483B86EA4D1330987BC7"/>
    <w:rsid w:val="0084042C"/>
  </w:style>
  <w:style w:type="paragraph" w:customStyle="1" w:styleId="4FA389093E9A49228C0CA00B6B90A8FD">
    <w:name w:val="4FA389093E9A49228C0CA00B6B90A8FD"/>
    <w:rsid w:val="0084042C"/>
  </w:style>
  <w:style w:type="paragraph" w:customStyle="1" w:styleId="ED660D08C7D0487F87108849837CE78C">
    <w:name w:val="ED660D08C7D0487F87108849837CE78C"/>
    <w:rsid w:val="0084042C"/>
  </w:style>
  <w:style w:type="paragraph" w:customStyle="1" w:styleId="039E5F3F571C44A288EAF3FBC2913E5E">
    <w:name w:val="039E5F3F571C44A288EAF3FBC2913E5E"/>
    <w:rsid w:val="0084042C"/>
  </w:style>
  <w:style w:type="paragraph" w:customStyle="1" w:styleId="DBF4903B780A46C0BF29A684B27960A3">
    <w:name w:val="DBF4903B780A46C0BF29A684B27960A3"/>
    <w:rsid w:val="0084042C"/>
  </w:style>
  <w:style w:type="paragraph" w:customStyle="1" w:styleId="1CDF20C4C8E041D1BE7569951778B90C">
    <w:name w:val="1CDF20C4C8E041D1BE7569951778B90C"/>
    <w:rsid w:val="0084042C"/>
  </w:style>
  <w:style w:type="paragraph" w:customStyle="1" w:styleId="3F56D7893C304DCF91C49D2CBBCCC9E4">
    <w:name w:val="3F56D7893C304DCF91C49D2CBBCCC9E4"/>
    <w:rsid w:val="0084042C"/>
  </w:style>
  <w:style w:type="paragraph" w:customStyle="1" w:styleId="02AFD7A6A7F94B48BD6ABB57B7E5CA28">
    <w:name w:val="02AFD7A6A7F94B48BD6ABB57B7E5CA28"/>
    <w:rsid w:val="0084042C"/>
  </w:style>
  <w:style w:type="paragraph" w:customStyle="1" w:styleId="770F06250F144085A087335D26145DB6">
    <w:name w:val="770F06250F144085A087335D26145DB6"/>
    <w:rsid w:val="0084042C"/>
  </w:style>
  <w:style w:type="paragraph" w:customStyle="1" w:styleId="49B3EB62B793456BB999C550920B87E0">
    <w:name w:val="49B3EB62B793456BB999C550920B87E0"/>
    <w:rsid w:val="0084042C"/>
  </w:style>
  <w:style w:type="paragraph" w:customStyle="1" w:styleId="13DE9160E97F44C8B0C40259DB14E4F5">
    <w:name w:val="13DE9160E97F44C8B0C40259DB14E4F5"/>
    <w:rsid w:val="0084042C"/>
  </w:style>
  <w:style w:type="paragraph" w:customStyle="1" w:styleId="5B5C89E4E81C4EC4AFEFA51D77EFD93C">
    <w:name w:val="5B5C89E4E81C4EC4AFEFA51D77EFD93C"/>
    <w:rsid w:val="0084042C"/>
  </w:style>
  <w:style w:type="paragraph" w:customStyle="1" w:styleId="01E820BC0BBF40758A276DFA06B5CF0D">
    <w:name w:val="01E820BC0BBF40758A276DFA06B5CF0D"/>
    <w:rsid w:val="0084042C"/>
  </w:style>
  <w:style w:type="paragraph" w:customStyle="1" w:styleId="C6DB3E1C99584EF0822CFAEFF9A80903">
    <w:name w:val="C6DB3E1C99584EF0822CFAEFF9A80903"/>
    <w:rsid w:val="0084042C"/>
  </w:style>
  <w:style w:type="paragraph" w:customStyle="1" w:styleId="CFA53FDAFAE74DE891A7815DCE666C8F">
    <w:name w:val="CFA53FDAFAE74DE891A7815DCE666C8F"/>
    <w:rsid w:val="0084042C"/>
  </w:style>
  <w:style w:type="paragraph" w:customStyle="1" w:styleId="DCB5A503A5664BF9BEC7271A006D4B4D">
    <w:name w:val="DCB5A503A5664BF9BEC7271A006D4B4D"/>
    <w:rsid w:val="0084042C"/>
  </w:style>
  <w:style w:type="paragraph" w:customStyle="1" w:styleId="5122963D9DFA4D4EA8125DCFF4A9EA18">
    <w:name w:val="5122963D9DFA4D4EA8125DCFF4A9EA18"/>
    <w:rsid w:val="0084042C"/>
  </w:style>
  <w:style w:type="paragraph" w:customStyle="1" w:styleId="63E7DD69F66D417BA4F06CB90D3DB9FE">
    <w:name w:val="63E7DD69F66D417BA4F06CB90D3DB9FE"/>
    <w:rsid w:val="004A5985"/>
  </w:style>
  <w:style w:type="paragraph" w:customStyle="1" w:styleId="81935DEE14C841F497CEFE5305F1798A">
    <w:name w:val="81935DEE14C841F497CEFE5305F1798A"/>
    <w:rsid w:val="004A5985"/>
  </w:style>
  <w:style w:type="paragraph" w:customStyle="1" w:styleId="EF5F72F4D10D424BB97A0E76F6303DE6">
    <w:name w:val="EF5F72F4D10D424BB97A0E76F6303DE6"/>
    <w:rsid w:val="004A5985"/>
  </w:style>
  <w:style w:type="paragraph" w:customStyle="1" w:styleId="CAD06239225141B8840A8E49697255C4">
    <w:name w:val="CAD06239225141B8840A8E49697255C4"/>
    <w:rsid w:val="00BB15DB"/>
  </w:style>
  <w:style w:type="paragraph" w:customStyle="1" w:styleId="CE0974EDF6494C988FEDBD7450892792">
    <w:name w:val="CE0974EDF6494C988FEDBD7450892792"/>
    <w:rsid w:val="00BB15DB"/>
  </w:style>
  <w:style w:type="paragraph" w:customStyle="1" w:styleId="3368F4DBB1F74576BC7629DE83359C87">
    <w:name w:val="3368F4DBB1F74576BC7629DE83359C87"/>
    <w:rsid w:val="00BB15DB"/>
  </w:style>
  <w:style w:type="paragraph" w:customStyle="1" w:styleId="56DDB57CDBD54B3683277A495614F39C">
    <w:name w:val="56DDB57CDBD54B3683277A495614F39C"/>
    <w:rsid w:val="00782720"/>
  </w:style>
  <w:style w:type="paragraph" w:customStyle="1" w:styleId="7A660F4F2B3148508568838CD9A71205">
    <w:name w:val="7A660F4F2B3148508568838CD9A71205"/>
    <w:rsid w:val="00E93AAC"/>
    <w:pPr>
      <w:spacing w:after="160" w:line="259" w:lineRule="auto"/>
    </w:pPr>
    <w:rPr>
      <w:lang w:val="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DD/MM/YYYY</PublishDate>
  <Abstract>2020|MHP|HPS|002</Abstract>
  <CompanyAddress>Enter Location</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C439D1ECC2594B89C9018F1DD21DFE" ma:contentTypeVersion="13" ma:contentTypeDescription="Create a new document." ma:contentTypeScope="" ma:versionID="d2900b238e7783aeafb220b5cf3dcfe2">
  <xsd:schema xmlns:xsd="http://www.w3.org/2001/XMLSchema" xmlns:xs="http://www.w3.org/2001/XMLSchema" xmlns:p="http://schemas.microsoft.com/office/2006/metadata/properties" xmlns:ns3="525ff75c-8d4e-49ba-a319-0a89a56ad7c8" xmlns:ns4="5622a6ba-385a-4738-9c2b-2a72266d159a" targetNamespace="http://schemas.microsoft.com/office/2006/metadata/properties" ma:root="true" ma:fieldsID="2361b320779b2a093ff5958d10d6bd3e" ns3:_="" ns4:_="">
    <xsd:import namespace="525ff75c-8d4e-49ba-a319-0a89a56ad7c8"/>
    <xsd:import namespace="5622a6ba-385a-4738-9c2b-2a72266d15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5ff75c-8d4e-49ba-a319-0a89a56ad7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22a6ba-385a-4738-9c2b-2a72266d159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125F5A-B700-4E79-AABA-F90B1A62F8D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525ff75c-8d4e-49ba-a319-0a89a56ad7c8"/>
    <ds:schemaRef ds:uri="5622a6ba-385a-4738-9c2b-2a72266d159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78D3E34-FD5C-4712-9A1D-B17130D55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5ff75c-8d4e-49ba-a319-0a89a56ad7c8"/>
    <ds:schemaRef ds:uri="5622a6ba-385a-4738-9c2b-2a72266d1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5.xml><?xml version="1.0" encoding="utf-8"?>
<ds:datastoreItem xmlns:ds="http://schemas.openxmlformats.org/officeDocument/2006/customXml" ds:itemID="{A3B749FC-78D5-4B6A-B997-A89B3F5A6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3448</Words>
  <Characters>19123</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22526</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JORDA, Francois Marcel P.</dc:creator>
  <cp:keywords>Enter time 00:00</cp:keywords>
  <dc:description>00:00</dc:description>
  <cp:lastModifiedBy>PACQUETET, Elise</cp:lastModifiedBy>
  <cp:revision>3</cp:revision>
  <cp:lastPrinted>2017-04-06T15:20:00Z</cp:lastPrinted>
  <dcterms:created xsi:type="dcterms:W3CDTF">2020-08-10T07:09:00Z</dcterms:created>
  <dcterms:modified xsi:type="dcterms:W3CDTF">2020-08-10T07:12:00Z</dcterms:modified>
  <cp:category>Assistive Technology and Medical Devices (ATM)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0x01010078C439D1ECC2594B89C9018F1DD21DFE</vt:lpwstr>
  </property>
</Properties>
</file>