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Pr="00041A8A" w:rsidR="00041A8A" w:rsidTr="00041A8A" w14:paraId="07DB4DFA" w14:textId="77777777">
        <w:tc>
          <w:tcPr>
            <w:tcW w:w="11908" w:type="dxa"/>
            <w:tcBorders>
              <w:bottom w:val="nil"/>
            </w:tcBorders>
            <w:shd w:val="clear" w:color="auto" w:fill="0070C0"/>
          </w:tcPr>
          <w:p w:rsidRPr="00041A8A" w:rsidR="00041A8A" w:rsidP="00041A8A" w:rsidRDefault="00041A8A" w14:paraId="44FBB854" w14:textId="77777777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Pr="00867350" w:rsidR="00041A8A" w:rsidTr="00041A8A" w14:paraId="6457C640" w14:textId="77777777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Pr="00892BD3" w:rsidR="00041A8A" w:rsidP="00041A8A" w:rsidRDefault="00041A8A" w14:paraId="47596550" w14:textId="77777777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:rsidRPr="00041A8A" w:rsidR="00041A8A" w:rsidP="00041A8A" w:rsidRDefault="00041A8A" w14:paraId="2E64993F" w14:textId="0E193BCD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proofErr w:type="spellStart"/>
            <w:r w:rsidRPr="00892BD3" w:rsidR="00436009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proofErr w:type="spellEnd"/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:rsidRPr="00041A8A" w:rsidR="00041A8A" w:rsidRDefault="00041A8A" w14:paraId="2298362F" w14:textId="77777777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390"/>
        <w:gridCol w:w="1947"/>
        <w:gridCol w:w="3440"/>
        <w:gridCol w:w="172"/>
        <w:gridCol w:w="1494"/>
        <w:gridCol w:w="337"/>
        <w:gridCol w:w="196"/>
        <w:gridCol w:w="41"/>
      </w:tblGrid>
      <w:tr w:rsidRPr="003A7257" w:rsidR="00C27AD0" w:rsidTr="690FDA8E" w14:paraId="1AE9CEA9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27AD0" w:rsidP="00041A8A" w:rsidRDefault="00C27AD0" w14:paraId="629BE606" w14:textId="1C6613C9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Company Details</w:t>
            </w:r>
          </w:p>
        </w:tc>
        <w:tc>
          <w:tcPr>
            <w:tcW w:w="7586" w:type="dxa"/>
            <w:gridSpan w:val="6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27AD0" w:rsidP="00041A8A" w:rsidRDefault="00C27AD0" w14:paraId="11D45C68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6E1B71" w:rsidTr="690FDA8E" w14:paraId="1B32C9D9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41A8A" w:rsidP="00041A8A" w:rsidRDefault="00041A8A" w14:paraId="44601BF4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Registered Vendor Name*: </w:t>
            </w:r>
          </w:p>
        </w:tc>
        <w:tc>
          <w:tcPr>
            <w:tcW w:w="758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041A8A" w:rsidP="077F2F72" w:rsidRDefault="00041A8A" w14:paraId="361D4026" w14:textId="14E35C3C">
            <w:pPr>
              <w:pStyle w:val="TableParagraph"/>
              <w:suppressLineNumbers w:val="0"/>
              <w:bidi w:val="0"/>
              <w:spacing w:before="2" w:beforeAutospacing="off" w:after="0" w:afterAutospacing="off" w:line="240" w:lineRule="auto"/>
              <w:ind w:left="0" w:right="0"/>
              <w:jc w:val="left"/>
            </w:pPr>
            <w:r w:rsidRPr="690FDA8E" w:rsidR="690FDA8E">
              <w:rPr>
                <w:rFonts w:ascii="Gill Sans Nova" w:hAnsi="Gill Sans Nova"/>
                <w:sz w:val="16"/>
                <w:szCs w:val="16"/>
              </w:rPr>
              <w:t xml:space="preserve">LA GRACE LOGISTIQUE SARL (LGL SARL) </w:t>
            </w:r>
          </w:p>
        </w:tc>
      </w:tr>
      <w:tr w:rsidRPr="003A7257" w:rsidR="00785B84" w:rsidTr="690FDA8E" w14:paraId="531B98F5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41A8A" w:rsidP="00041A8A" w:rsidRDefault="0018076D" w14:paraId="06764DB9" w14:textId="525B9AC5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Organization Type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7586" w:type="dxa"/>
                <w:gridSpan w:val="6"/>
                <w:tcBorders>
                  <w:top w:val="single" w:color="auto" w:sz="4" w:space="0"/>
                  <w:left w:val="nil"/>
                  <w:bottom w:val="nil"/>
                  <w:right w:val="nil"/>
                </w:tcBorders>
                <w:tcMar/>
              </w:tcPr>
              <w:p w:rsidRPr="003A7257" w:rsidR="00041A8A" w:rsidP="00041A8A" w:rsidRDefault="00555A29" w14:paraId="0390550D" w14:textId="76B8F748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77E4A571" w:rsidR="77E4A571">
                  <w:rPr>
                    <w:rFonts w:ascii="Gill Sans Nova" w:hAnsi="Gill Sans Nova"/>
                    <w:sz w:val="16"/>
                    <w:szCs w:val="16"/>
                  </w:rPr>
                  <w:t>Corporation</w:t>
                </w:r>
              </w:p>
            </w:tc>
          </w:sdtContent>
        </w:sdt>
      </w:tr>
      <w:tr w:rsidRPr="003A7257" w:rsidR="003A7257" w:rsidTr="690FDA8E" w14:paraId="4995980D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8076D" w:rsidP="00041A8A" w:rsidRDefault="0018076D" w14:paraId="75D78303" w14:textId="1F4D5142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Supplier Type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7586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nil"/>
                </w:tcBorders>
                <w:tcMar/>
              </w:tcPr>
              <w:p w:rsidRPr="003A7257" w:rsidR="0018076D" w:rsidP="00041A8A" w:rsidRDefault="00555A29" w14:paraId="67C9F3A9" w14:textId="4EF01C8C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77E4A571" w:rsidR="77E4A571">
                  <w:rPr>
                    <w:rFonts w:ascii="Gill Sans Nova" w:hAnsi="Gill Sans Nova"/>
                    <w:sz w:val="16"/>
                    <w:szCs w:val="16"/>
                  </w:rPr>
                  <w:t>Commercial Vendor</w:t>
                </w:r>
              </w:p>
            </w:tc>
          </w:sdtContent>
        </w:sdt>
      </w:tr>
      <w:tr w:rsidRPr="003A7257" w:rsidR="002364D7" w:rsidTr="690FDA8E" w14:paraId="63B42289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370703" w:rsidP="00041A8A" w:rsidRDefault="00370703" w14:paraId="53A3EA22" w14:textId="743314B5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Company Web Site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</w:p>
        </w:tc>
        <w:tc>
          <w:tcPr>
            <w:tcW w:w="75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Pr="003A7257" w:rsidR="00370703" w:rsidP="00041A8A" w:rsidRDefault="00370703" w14:paraId="525A0D11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2364D7" w:rsidTr="690FDA8E" w14:paraId="1CE13A42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370703" w:rsidP="006E1B71" w:rsidRDefault="00370703" w14:paraId="4BABDFA0" w14:textId="66AE6BBF">
            <w:pPr>
              <w:ind w:right="-102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Country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7586" w:type="dxa"/>
                <w:gridSpan w:val="6"/>
                <w:tcBorders>
                  <w:top w:val="nil"/>
                  <w:left w:val="nil"/>
                  <w:bottom w:val="single" w:color="auto" w:sz="2" w:space="0"/>
                  <w:right w:val="nil"/>
                </w:tcBorders>
                <w:tcMar/>
              </w:tcPr>
              <w:p w:rsidRPr="003A7257" w:rsidR="00370703" w:rsidP="00041A8A" w:rsidRDefault="00555A29" w14:paraId="1BAED2FF" w14:textId="2045E30C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77F2F72" w:rsidR="077F2F72">
                  <w:rPr>
                    <w:rFonts w:ascii="Gill Sans Nova" w:hAnsi="Gill Sans Nova"/>
                    <w:sz w:val="16"/>
                    <w:szCs w:val="16"/>
                  </w:rPr>
                  <w:t>Democratic Republic of the Congo</w:t>
                </w:r>
              </w:p>
            </w:tc>
          </w:sdtContent>
        </w:sdt>
      </w:tr>
      <w:tr w:rsidRPr="003A7257" w:rsidR="007966D4" w:rsidTr="690FDA8E" w14:paraId="6A1F024E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7966D4" w:rsidP="00041A8A" w:rsidRDefault="007966D4" w14:paraId="2E1D99AC" w14:textId="4C68724D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Taxpayer ID/Tax Registration No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7586" w:type="dxa"/>
            <w:gridSpan w:val="6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/>
          </w:tcPr>
          <w:p w:rsidRPr="003A7257" w:rsidR="007966D4" w:rsidP="690FDA8E" w:rsidRDefault="007966D4" w14:paraId="409D35A0" w14:textId="495F90EE">
            <w:pPr>
              <w:spacing w:before="2"/>
              <w:rPr>
                <w:noProof w:val="0"/>
                <w:lang w:val="en-US"/>
              </w:rPr>
            </w:pPr>
            <w:r w:rsidRPr="690FDA8E" w:rsidR="690FDA8E">
              <w:rPr>
                <w:rFonts w:ascii="Gill Sans Nova" w:hAnsi="Gill Sans Nova" w:eastAsia="Gill Sans Nova" w:cs="Gill Sans Nova"/>
                <w:noProof w:val="0"/>
                <w:sz w:val="16"/>
                <w:szCs w:val="16"/>
                <w:lang w:val="en-US"/>
              </w:rPr>
              <w:t>A2417697N</w:t>
            </w:r>
          </w:p>
        </w:tc>
      </w:tr>
      <w:tr w:rsidRPr="00867350" w:rsidR="00131B15" w:rsidTr="690FDA8E" w14:paraId="55909525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31B15" w:rsidP="6EF0B0D4" w:rsidRDefault="009A0196" w14:paraId="58AB36A4" w14:textId="60578887">
            <w:pPr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Products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 and/or Services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33716834"/>
            <w:placeholder>
              <w:docPart w:val="DefaultPlaceholder_-1854013438"/>
            </w:placeholder>
            <w:dropDownList>
              <w:listItem w:value="Choose an item."/>
              <w:listItem w:displayText="Apparel, Luggage and Personal Care Products" w:value="Apparel, Luggage and Personal Care Products"/>
              <w:listItem w:displayText="Building and Construction Machinery and Accessories" w:value="Building and Construction Machinery and Accessories"/>
              <w:listItem w:displayText="Building and Facility Construction and Maintenance Services" w:value="Building and Facility Construction and Maintenance Services"/>
              <w:listItem w:displayText="Chemicals, incl. Bio Chemicals and Gas Materials" w:value="Chemicals, incl. Bio Chemicals and Gas Materials"/>
              <w:listItem w:displayText="Cleaning Equipment and Supplies" w:value="Cleaning Equipment and Supplies"/>
              <w:listItem w:displayText="Commercial, Military and Private Vehicles and Accessories" w:value="Commercial, Military and Private Vehicles and Accessories"/>
              <w:listItem w:displayText="Defense and Law Enforcement and Security and Safety Equipments and Supplies" w:value="Defense and Law Enforcement and Security and Safety Equipments and Supplies"/>
              <w:listItem w:displayText="Distribution and Conditioning Systems, Equipments and Components" w:value="Distribution and Conditioning Systems, Equipments and Components"/>
              <w:listItem w:displayText="Domestic Appliances, Supplies and Consumer Electronic Products" w:value="Domestic Appliances, Supplies and Consumer Electronic Products"/>
              <w:listItem w:displayText="Drugs and Pharmaceutical Products" w:value="Drugs and Pharmaceutical Products"/>
              <w:listItem w:displayText="Editorial, Design, Graphic and Fine Art Services" w:value="Editorial, Design, Graphic and Fine Art Services"/>
              <w:listItem w:displayText="Education and Training Services" w:value="Education and Training Services"/>
              <w:listItem w:displayText="Electrical systems, Lighting, Components, Accessories and Supplies" w:value="Electrical systems, Lighting, Components, Accessories and Supplies"/>
              <w:listItem w:displayText="Electronic Components and Supplies" w:value="Electronic Components and Supplies"/>
              <w:listItem w:displayText="Engineering and Research and Technology Based Services" w:value="Engineering and Research and Technology Based Services"/>
              <w:listItem w:displayText="Environmental Services" w:value="Environmental Services"/>
              <w:listItem w:displayText="Farming, Fishing, Forestry and Wildlife Machinery and Accessories" w:value="Farming, Fishing, Forestry and Wildlife Machinery and Accessories"/>
              <w:listItem w:displayText="Financial and Insurance Services" w:value="Financial and Insurance Services"/>
              <w:listItem w:displayText="Financial Instruments, Products, Contracts and Agreements" w:value="Financial Instruments, Products, Contracts and Agreements"/>
              <w:listItem w:displayText="Food Beverage and Tobacco Products" w:value="Food Beverage and Tobacco Products"/>
              <w:listItem w:displayText="Fuels and Fuel Additives and Lubricants and Anti Corrosive Materials" w:value="Fuels and Fuel Additives and Lubricants and Anti Corrosive Materials"/>
              <w:listItem w:displayText="Furniture and Furnishings" w:value="Furniture and Furnishings"/>
              <w:listItem w:displayText="Healthcare Services" w:value="Healthcare Services"/>
              <w:listItem w:displayText="Implementing Partner (IP) Preparedness and Response Services" w:value="Implementing Partner (IP) Preparedness and Response Services"/>
              <w:listItem w:displayText="Industrial Cleaning Services" w:value="Industrial Cleaning Services"/>
              <w:listItem w:displayText="Industrial Manufacturing and Processing Machinery and Accessories" w:value="Industrial Manufacturing and Processing Machinery and Accessories"/>
              <w:listItem w:displayText="Industrial Production and Manufacturing Services" w:value="Industrial Production and Manufacturing Services"/>
              <w:listItem w:displayText="Information Technology Broadcasting and Telecommunications" w:value="Information Technology Broadcasting and Telecommunications"/>
              <w:listItem w:displayText="Laboratory and Measuring and Observing and Testing Equipment" w:value="Laboratory and Measuring and Observing and Testing Equipment"/>
              <w:listItem w:displayText="Land, Buildings, Structures and Thoroughfares" w:value="Land, Buildings, Structures and Thoroughfares"/>
              <w:listItem w:displayText="Live Plant and Animal Material, Accessories and Supplies" w:value="Live Plant and Animal Material, Accessories and Supplies"/>
              <w:listItem w:displayText="Management &amp; Business Professionals &amp; Legal &amp; Administrative Services" w:value="Management &amp; Business Professionals &amp; Legal &amp; Administrative Services"/>
              <w:listItem w:displayText="Manufacturing Components and Supplies" w:value="Manufacturing Components and Supplies"/>
              <w:listItem w:displayText="Material Handling and Conditioning and Storage Machinery and Accessories" w:value="Material Handling and Conditioning and Storage Machinery and Accessories"/>
              <w:listItem w:displayText="Medical Equipment, Accessories and Supplies" w:value="Medical Equipment, Accessories and Supplies"/>
              <w:listItem w:displayText="Mineral and Textile and Inedible Plant and Animal Materials" w:value="Mineral and Textile and Inedible Plant and Animal Materials"/>
              <w:listItem w:displayText="Mining and Well Drilling Machinery and Accessories" w:value="Mining and Well Drilling Machinery and Accessories"/>
              <w:listItem w:displayText="Musical, Games, Toys, Arts &amp; Crafts and Education Supplies" w:value="Musical, Games, Toys, Arts &amp; Crafts and Education Supplies"/>
              <w:listItem w:displayText="National Defense and Public Order and Security and Safety Services" w:value="National Defense and Public Order and Security and Safety Services"/>
              <w:listItem w:displayText="Office Equipment and Accessories and Supplies" w:value="Office Equipment and Accessories and Supplies"/>
              <w:listItem w:displayText="Paper Materials and Products" w:value="Paper Materials and Products"/>
              <w:listItem w:displayText="Passenger Air Transportation" w:value="Passenger Air Transportation"/>
              <w:listItem w:displayText="Personal and Domestic Services" w:value="Personal and Domestic Services"/>
              <w:listItem w:displayText="Politics and Civic Affairs Services" w:value="Politics and Civic Affairs Services"/>
              <w:listItem w:displayText="Power Generation and Distribution Machinery and Accessories" w:value="Power Generation and Distribution Machinery and Accessories"/>
              <w:listItem w:displayText="Printing and Photographic and Audio Visual Equipment and Supplies" w:value="Printing and Photographic and Audio Visual Equipment and Supplies"/>
              <w:listItem w:displayText="Public Utilities and Public Sector Related Services" w:value="Public Utilities and Public Sector Related Services"/>
              <w:listItem w:displayText="Published Products" w:value="Published Products"/>
              <w:listItem w:displayText="Resins and Rosins" w:value="Resins and Rosins"/>
              <w:listItem w:displayText="Service Industry Machinery and Equipment and Supplies" w:value="Service Industry Machinery and Equipment and Supplies"/>
              <w:listItem w:displayText="Sports and Recreational Equipment and Supplies and Accessories" w:value="Sports and Recreational Equipment and Supplies and Accessories"/>
              <w:listItem w:displayText="Structures and Building and Construction and Manufacturing Components and Supplies" w:value="Structures and Building and Construction and Manufacturing Components and Supplies"/>
              <w:listItem w:displayText="Tools and General Machinery" w:value="Tools and General Machinery"/>
              <w:listItem w:displayText="Transportation and Storage and Mail Services" w:value="Transportation and Storage and Mail Services"/>
              <w:listItem w:displayText="Travel, Food, Lodging, Event and Entertainment Services" w:value="Travel, Food, Lodging, Event and Entertainment Servic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7586" w:type="dxa"/>
                <w:gridSpan w:val="6"/>
                <w:tcBorders>
                  <w:top w:val="nil"/>
                  <w:left w:val="nil"/>
                  <w:bottom w:val="single" w:color="auto" w:sz="2" w:space="0"/>
                  <w:right w:val="nil"/>
                </w:tcBorders>
                <w:tcMar/>
              </w:tcPr>
              <w:p w:rsidRPr="003A7257" w:rsidR="00131B15" w:rsidP="00041A8A" w:rsidRDefault="00D87433" w14:paraId="3B5C0DF7" w14:textId="29767810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690FDA8E" w:rsidR="690FDA8E">
                  <w:rPr>
                    <w:rFonts w:ascii="Gill Sans Nova" w:hAnsi="Gill Sans Nova"/>
                    <w:sz w:val="16"/>
                    <w:szCs w:val="16"/>
                  </w:rPr>
                  <w:t>Building and Facility Construction and Maintenance Services</w:t>
                </w:r>
              </w:p>
            </w:tc>
          </w:sdtContent>
        </w:sdt>
      </w:tr>
      <w:tr w:rsidRPr="003A7257" w:rsidR="006E3D27" w:rsidTr="690FDA8E" w14:paraId="5805F7A7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041A8A" w:rsidP="00041A8A" w:rsidRDefault="00041A8A" w14:paraId="0775BCC4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  <w:p w:rsidRPr="003A7257" w:rsidR="00C27AD0" w:rsidP="6EF0B0D4" w:rsidRDefault="00C27AD0" w14:paraId="64C7C28C" w14:textId="1B5D5E92">
            <w:pPr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>Additional</w:t>
            </w: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 xml:space="preserve"> Information</w:t>
            </w:r>
          </w:p>
        </w:tc>
        <w:tc>
          <w:tcPr>
            <w:tcW w:w="7586" w:type="dxa"/>
            <w:gridSpan w:val="6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3A7257" w:rsidR="00041A8A" w:rsidP="00041A8A" w:rsidRDefault="00041A8A" w14:paraId="5E7F6301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B07C7B" w:rsidTr="690FDA8E" w14:paraId="42D04FF5" w14:textId="77777777"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6EF0B0D4" w:rsidRDefault="006E3D27" w14:paraId="77A22E6C" w14:textId="1AF30843">
            <w:pPr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UNGM No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.: 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690FDA8E" w:rsidRDefault="006E3D27" w14:paraId="6EC4D839" w14:textId="739CB8D1">
            <w:pPr>
              <w:spacing w:before="2"/>
              <w:rPr>
                <w:noProof w:val="0"/>
                <w:lang w:val="en-US"/>
              </w:rPr>
            </w:pPr>
            <w:r w:rsidRPr="690FDA8E" w:rsidR="690FDA8E">
              <w:rPr>
                <w:rFonts w:ascii="Gill Sans Nova" w:hAnsi="Gill Sans Nova" w:eastAsia="Gill Sans Nova" w:cs="Gill Sans Nova"/>
                <w:noProof w:val="0"/>
                <w:sz w:val="16"/>
                <w:szCs w:val="16"/>
                <w:lang w:val="en-US"/>
              </w:rPr>
              <w:t>1082781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00B50BAC" w:rsidRDefault="006E3D27" w14:paraId="10A7F8A6" w14:textId="572F2E24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Pr="003A7257" w:rsidR="007966D4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dropDownList>
              <w:listItem w:value="Choose an item."/>
              <w:listItem w:displayText="Yes" w:value="Yes"/>
              <w:listItem w:displayText="No" w:value="No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6E3D27" w:rsidP="002364D7" w:rsidRDefault="00D94ECE" w14:paraId="16FAA830" w14:textId="2027AE88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77F2F72" w:rsidR="077F2F72">
                  <w:rPr>
                    <w:rFonts w:ascii="Gill Sans Nova" w:hAnsi="Gill Sans Nova"/>
                    <w:sz w:val="16"/>
                    <w:szCs w:val="16"/>
                  </w:rPr>
                  <w:t>Yes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00041A8A" w:rsidRDefault="006E3D27" w14:paraId="23DBD03C" w14:textId="4B1E919C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B07C7B" w:rsidTr="690FDA8E" w14:paraId="39F7048C" w14:textId="77777777"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6EF0B0D4" w:rsidRDefault="006E3D27" w14:paraId="725C99B5" w14:textId="39E2965D" w14:noSpellErr="1">
            <w:pPr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UNPP No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.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1947" w:type="dxa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Pr="003A7257" w:rsidR="006E3D27" w:rsidP="00041A8A" w:rsidRDefault="006E3D27" w14:paraId="5ED8FA64" w14:textId="2D70459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58805217" w:rsidR="58805217">
              <w:rPr>
                <w:rFonts w:ascii="Gill Sans Nova" w:hAnsi="Gill Sans Nova"/>
                <w:sz w:val="16"/>
                <w:szCs w:val="16"/>
              </w:rPr>
              <w:t>-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00B50BAC" w:rsidRDefault="006E3D27" w14:paraId="450AC71D" w14:textId="4809FBA9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Does your entity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agrees</w:t>
            </w:r>
            <w:proofErr w:type="gramEnd"/>
            <w:r w:rsidRPr="003A7257">
              <w:rPr>
                <w:rFonts w:ascii="Gill Sans Nova" w:hAnsi="Gill Sans Nova"/>
                <w:sz w:val="16"/>
                <w:szCs w:val="16"/>
              </w:rPr>
              <w:t xml:space="preserve"> with UN Supplier Code of Conduct</w:t>
            </w:r>
            <w:r w:rsidRPr="003A7257" w:rsidR="007966D4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dropDownList>
              <w:listItem w:value="Choose an item."/>
              <w:listItem w:displayText="Yes" w:value="Yes"/>
              <w:listItem w:displayText="No" w:value="No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6E3D27" w:rsidP="002364D7" w:rsidRDefault="00D87433" w14:paraId="498575E2" w14:textId="433E3B9F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Yes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002364D7" w:rsidRDefault="006E3D27" w14:paraId="6581A72B" w14:textId="20E7273C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2364D7" w:rsidTr="690FDA8E" w14:paraId="0949EABC" w14:textId="77777777"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6E3D27" w:rsidP="00041A8A" w:rsidRDefault="006E3D27" w14:paraId="7FD92205" w14:textId="44AF4B4C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 xml:space="preserve">Is your Entity Women </w:t>
            </w:r>
            <w:proofErr w:type="gramStart"/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Owned?</w:t>
            </w:r>
            <w:r w:rsidRPr="00867350" w:rsidR="007966D4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  <w:proofErr w:type="gramEnd"/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dropDownList>
              <w:listItem w:value="Choose an item."/>
              <w:listItem w:displayText="Yes" w:value="Yes"/>
              <w:listItem w:displayText="No" w:value="No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1947" w:type="dxa"/>
                <w:tcBorders>
                  <w:top w:val="single" w:color="auto" w:sz="4" w:space="0"/>
                  <w:left w:val="nil"/>
                  <w:bottom w:val="nil"/>
                  <w:right w:val="nil"/>
                </w:tcBorders>
                <w:tcMar/>
              </w:tcPr>
              <w:p w:rsidRPr="003A7257" w:rsidR="006E3D27" w:rsidP="00041A8A" w:rsidRDefault="00D87433" w14:paraId="517489F8" w14:textId="1CDA7973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No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00B50BAC" w:rsidRDefault="00B07C7B" w14:paraId="7EDDDA03" w14:textId="103BCE71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Pr="003A7257" w:rsidR="006E3D2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attachment?</w:t>
            </w:r>
            <w:r w:rsidRPr="003A7257" w:rsidR="007966D4">
              <w:rPr>
                <w:rFonts w:ascii="Gill Sans Nova" w:hAnsi="Gill Sans Nova"/>
                <w:sz w:val="16"/>
                <w:szCs w:val="16"/>
              </w:rPr>
              <w:t>:</w:t>
            </w:r>
            <w:proofErr w:type="gramEnd"/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dropDownList>
              <w:listItem w:value="Choose an item."/>
              <w:listItem w:displayText="Yes" w:value="Yes"/>
              <w:listItem w:displayText="No" w:value="No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003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6E3D27" w:rsidP="00B50BAC" w:rsidRDefault="00D87433" w14:paraId="2001AD03" w14:textId="2E2813BF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Yes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002364D7" w:rsidRDefault="006E3D27" w14:paraId="47FB2868" w14:textId="5E7F372C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2364D7" w:rsidTr="690FDA8E" w14:paraId="3F527AD3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6E3D27" w:rsidP="00041A8A" w:rsidRDefault="006E3D27" w14:paraId="22DA66E8" w14:textId="13E87076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 xml:space="preserve">Is your Entity Disability </w:t>
            </w:r>
            <w:proofErr w:type="gramStart"/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Inclusive?</w:t>
            </w:r>
            <w:r w:rsidRPr="00867350" w:rsidR="007966D4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  <w:proofErr w:type="gramEnd"/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dropDownList>
              <w:listItem w:value="Choose an item."/>
              <w:listItem w:displayText="Yes" w:value="Yes"/>
              <w:listItem w:displayText="No" w:value="No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6E3D27" w:rsidP="00041A8A" w:rsidRDefault="00D87433" w14:paraId="5B51838E" w14:textId="19E94F1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77F2F72" w:rsidR="077F2F72">
                  <w:rPr>
                    <w:rFonts w:ascii="Gill Sans Nova" w:hAnsi="Gill Sans Nova"/>
                    <w:sz w:val="16"/>
                    <w:szCs w:val="16"/>
                  </w:rPr>
                  <w:t>No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00041A8A" w:rsidRDefault="006E3D27" w14:paraId="6130BF51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002364D7" w:rsidRDefault="006E3D27" w14:paraId="26287360" w14:textId="7777777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6E3D27" w:rsidP="002364D7" w:rsidRDefault="006E3D27" w14:paraId="2FAA9CEA" w14:textId="62FE92C5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C27AD0" w:rsidTr="690FDA8E" w14:paraId="7EB138E3" w14:textId="77777777">
        <w:trPr>
          <w:gridAfter w:val="1"/>
          <w:wAfter w:w="41" w:type="dxa"/>
          <w:trHeight w:val="300"/>
          <w:del w:author="Utilisateur invité" w:date="2025-02-27T10:44:50.059Z" w:id="35441652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27AD0" w:rsidP="00041A8A" w:rsidRDefault="00C27AD0" w14:paraId="48018A01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86" w:type="dxa"/>
            <w:gridSpan w:val="6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27AD0" w:rsidP="00041A8A" w:rsidRDefault="00C27AD0" w14:paraId="7E1820DA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785B84" w:rsidTr="690FDA8E" w14:paraId="7B1190E7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27AD0" w:rsidP="00041A8A" w:rsidRDefault="00C27AD0" w14:paraId="20AA2BE5" w14:textId="77777777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:rsidRPr="003A7257" w:rsidR="00041A8A" w:rsidP="00041A8A" w:rsidRDefault="00041A8A" w14:paraId="77FA96C9" w14:textId="19C7CA5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Address*</w:t>
            </w:r>
          </w:p>
        </w:tc>
        <w:tc>
          <w:tcPr>
            <w:tcW w:w="7586" w:type="dxa"/>
            <w:gridSpan w:val="6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41A8A" w:rsidP="00041A8A" w:rsidRDefault="00041A8A" w14:paraId="6377840B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785B84" w:rsidTr="690FDA8E" w14:paraId="6114FD45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041A8A" w:rsidP="00041A8A" w:rsidRDefault="00041A8A" w14:paraId="6BF0F83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Street Name</w:t>
            </w: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 xml:space="preserve"> and House No.</w:t>
            </w:r>
          </w:p>
        </w:tc>
        <w:tc>
          <w:tcPr>
            <w:tcW w:w="758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041A8A" w:rsidP="690FDA8E" w:rsidRDefault="00041A8A" w14:paraId="166FFBA1" w14:textId="486F2028">
            <w:pPr>
              <w:spacing w:before="2"/>
              <w:rPr>
                <w:noProof w:val="0"/>
                <w:lang w:val="en-US"/>
              </w:rPr>
            </w:pPr>
            <w:r w:rsidRPr="690FDA8E" w:rsidR="690FDA8E">
              <w:rPr>
                <w:rFonts w:ascii="Gill Sans Nova" w:hAnsi="Gill Sans Nova" w:eastAsia="Gill Sans Nova" w:cs="Gill Sans Nova"/>
                <w:noProof w:val="0"/>
                <w:sz w:val="16"/>
                <w:szCs w:val="16"/>
                <w:lang w:val="en-US"/>
              </w:rPr>
              <w:t>BUNIA, 92, AV.GAHINDE, Q/DELE, C/MBUNYA et 31, Av.ITURI, BATIMENT KAMWIRE ref.EX SOFICOM</w:t>
            </w:r>
          </w:p>
        </w:tc>
      </w:tr>
      <w:tr w:rsidRPr="003A7257" w:rsidR="00785B84" w:rsidTr="690FDA8E" w14:paraId="30D47317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41A8A" w:rsidP="00041A8A" w:rsidRDefault="00041A8A" w14:paraId="7D45193A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ZIP/Postal Code* </w:t>
            </w:r>
          </w:p>
        </w:tc>
        <w:tc>
          <w:tcPr>
            <w:tcW w:w="75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041A8A" w:rsidP="00041A8A" w:rsidRDefault="00041A8A" w14:paraId="5EE5CC1E" w14:textId="38373963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</w:rPr>
              <w:t>-</w:t>
            </w:r>
          </w:p>
        </w:tc>
      </w:tr>
      <w:tr w:rsidRPr="003A7257" w:rsidR="00785B84" w:rsidTr="690FDA8E" w14:paraId="10BF46D5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41A8A" w:rsidP="00041A8A" w:rsidRDefault="00041A8A" w14:paraId="61500B2D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75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041A8A" w:rsidP="077F2F72" w:rsidRDefault="00041A8A" w14:paraId="56C9A4AC" w14:textId="5FD5B00D">
            <w:pPr>
              <w:pStyle w:val="TableParagraph"/>
              <w:spacing w:before="2"/>
              <w:ind w:left="0"/>
              <w:rPr>
                <w:rFonts w:ascii="Gill Sans Nova" w:hAnsi="Gill Sans Nova"/>
                <w:sz w:val="16"/>
                <w:szCs w:val="16"/>
              </w:rPr>
            </w:pPr>
            <w:r w:rsidRPr="77E4A571" w:rsidR="77E4A571">
              <w:rPr>
                <w:rFonts w:ascii="Gill Sans Nova" w:hAnsi="Gill Sans Nova"/>
                <w:sz w:val="16"/>
                <w:szCs w:val="16"/>
              </w:rPr>
              <w:t>Bunia</w:t>
            </w:r>
          </w:p>
        </w:tc>
      </w:tr>
      <w:tr w:rsidRPr="003A7257" w:rsidR="00785B84" w:rsidTr="690FDA8E" w14:paraId="3DD47B4E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41A8A" w:rsidP="00041A8A" w:rsidRDefault="00041A8A" w14:paraId="150D25E2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041A8A" w:rsidP="00041A8A" w:rsidRDefault="00041A8A" w14:paraId="34731409" w14:textId="310B2BD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77F2F72" w:rsidR="077F2F72">
              <w:rPr>
                <w:rFonts w:ascii="Gill Sans Nova" w:hAnsi="Gill Sans Nova"/>
                <w:sz w:val="16"/>
                <w:szCs w:val="16"/>
              </w:rPr>
              <w:t>Ituri Province</w:t>
            </w:r>
          </w:p>
        </w:tc>
      </w:tr>
      <w:tr w:rsidRPr="003A7257" w:rsidR="00785B84" w:rsidTr="690FDA8E" w14:paraId="3D26FA81" w14:textId="77777777">
        <w:trPr>
          <w:gridAfter w:val="1"/>
          <w:wAfter w:w="41" w:type="dxa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41A8A" w:rsidP="00041A8A" w:rsidRDefault="00041A8A" w14:paraId="1B8B379B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7586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nil"/>
                </w:tcBorders>
                <w:tcMar/>
              </w:tcPr>
              <w:p w:rsidRPr="003A7257" w:rsidR="00041A8A" w:rsidP="00041A8A" w:rsidRDefault="00DB2F95" w14:paraId="46E0E7BC" w14:textId="164DE826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77F2F72" w:rsidR="077F2F72">
                  <w:rPr>
                    <w:rFonts w:ascii="Gill Sans Nova" w:hAnsi="Gill Sans Nova"/>
                    <w:sz w:val="16"/>
                    <w:szCs w:val="16"/>
                  </w:rPr>
                  <w:t>Democratic Republic of the Congo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1590"/>
        <w:gridCol w:w="2918"/>
        <w:gridCol w:w="318"/>
        <w:gridCol w:w="5811"/>
      </w:tblGrid>
      <w:tr w:rsidRPr="003A7257" w:rsidR="00732073" w:rsidTr="1F8C23A2" w14:paraId="70E2BF4D" w14:textId="77777777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732073" w:rsidP="00732073" w:rsidRDefault="00732073" w14:paraId="094F81D6" w14:textId="2B621D8C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Pr="003A7257" w:rsidR="00B50BAC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732073" w:rsidRDefault="00732073" w14:paraId="4A34B0FA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732073" w:rsidRDefault="00732073" w14:paraId="62765689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B50BAC" w:rsidTr="1F8C23A2" w14:paraId="08AD260F" w14:textId="77777777"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41A8A" w:rsidP="00041A8A" w:rsidRDefault="00B50BAC" w14:paraId="45D1DEA4" w14:textId="71DC4992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277AD0" w:rsidR="00041A8A" w:rsidRDefault="00041A8A" w14:paraId="1F570230" w14:textId="2801A485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  <w:lang w:val="en-US"/>
              </w:rPr>
              <w:t>VIANNEY LUTUNDA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041A8A" w:rsidRDefault="00041A8A" w14:paraId="67FB9F49" w14:textId="4DCA67CB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041A8A" w:rsidP="00B50BAC" w:rsidRDefault="00B50BAC" w14:paraId="3B1AA809" w14:textId="04194C6D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Pr="00867350" w:rsidR="00B50BAC" w:rsidTr="1F8C23A2" w14:paraId="6DECCD37" w14:textId="77777777"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41A8A" w:rsidP="00041A8A" w:rsidRDefault="00B50BAC" w14:paraId="7599B72E" w14:textId="392C4D2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 w:rsidR="007966D4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 w:rsidR="00041A8A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9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277AD0" w:rsidR="00041A8A" w:rsidRDefault="00041A8A" w14:paraId="25156695" w14:textId="5F045C1F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  <w:lang w:val="en-US"/>
              </w:rPr>
              <w:t>Mbusa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041A8A" w:rsidRDefault="00041A8A" w14:paraId="410D3A2B" w14:textId="520C659D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867350" w:rsidR="00041A8A" w:rsidP="00B50BAC" w:rsidRDefault="00757B4D" w14:paraId="337D6DDF" w14:textId="4368C48F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All fields marked with * are mandatory.</w:t>
            </w:r>
          </w:p>
        </w:tc>
      </w:tr>
      <w:tr w:rsidRPr="00867350" w:rsidR="00863B5A" w:rsidTr="1F8C23A2" w14:paraId="768A3A2F" w14:textId="77777777"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863B5A" w:rsidP="6EF0B0D4" w:rsidRDefault="00863B5A" w14:paraId="20B8E28F" w14:textId="6E8DE5C5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Job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Title</w:t>
            </w:r>
          </w:p>
        </w:tc>
        <w:tc>
          <w:tcPr>
            <w:tcW w:w="29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277AD0" w:rsidR="00863B5A" w:rsidP="00863B5A" w:rsidRDefault="00863B5A" w14:paraId="6FD8580C" w14:textId="1FC3AFE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1F8C23A2" w:rsidR="1F8C23A2">
              <w:rPr>
                <w:rFonts w:ascii="Gill Sans Nova" w:hAnsi="Gill Sans Nova"/>
                <w:sz w:val="16"/>
                <w:szCs w:val="16"/>
                <w:lang w:val="en-US"/>
              </w:rPr>
              <w:t xml:space="preserve">Directeur </w:t>
            </w:r>
            <w:r w:rsidRPr="1F8C23A2" w:rsidR="1F8C23A2">
              <w:rPr>
                <w:rFonts w:ascii="Gill Sans Nova" w:hAnsi="Gill Sans Nova"/>
                <w:sz w:val="16"/>
                <w:szCs w:val="16"/>
                <w:lang w:val="en-US"/>
              </w:rPr>
              <w:t>General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863B5A" w:rsidP="00863B5A" w:rsidRDefault="00863B5A" w14:paraId="59B6A4DE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867350" w:rsidR="00863B5A" w:rsidP="00863B5A" w:rsidRDefault="00757B4D" w14:paraId="4EDFB0B0" w14:textId="1D3AE81F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The form will be returned if mandatory field/s is/are empty</w:t>
            </w:r>
          </w:p>
        </w:tc>
      </w:tr>
      <w:tr w:rsidRPr="00867350" w:rsidR="00863B5A" w:rsidTr="1F8C23A2" w14:paraId="700F6A98" w14:textId="77777777"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863B5A" w:rsidP="6EF0B0D4" w:rsidRDefault="00863B5A" w14:paraId="3089A294" w14:textId="48305719" w14:noSpellErr="1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Email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*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29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247E50" w:rsidR="00863B5A" w:rsidP="690FDA8E" w:rsidRDefault="00863B5A" w14:paraId="2B2EDB50" w14:textId="41CE50F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  <w:lang w:val="en-US"/>
              </w:rPr>
              <w:t>contact.lglrdc@gmail.com/lagracequincaillerie@gmail.com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863B5A" w:rsidP="00863B5A" w:rsidRDefault="00863B5A" w14:paraId="3FA053D8" w14:textId="40A321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7350" w:rsidR="00863B5A" w:rsidP="00863B5A" w:rsidRDefault="00863B5A" w14:paraId="04BD5FC3" w14:textId="3857A073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The Vendor Name should match ID or registration documents</w:t>
            </w:r>
          </w:p>
        </w:tc>
      </w:tr>
    </w:tbl>
    <w:p w:rsidRPr="00867350" w:rsidR="00041A8A" w:rsidRDefault="00041A8A" w14:paraId="01D484F1" w14:textId="77777777">
      <w:pPr>
        <w:rPr>
          <w:rFonts w:ascii="Gill Sans Nova" w:hAnsi="Gill Sans Nova"/>
          <w:sz w:val="16"/>
          <w:szCs w:val="16"/>
          <w:lang w:val="en-US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1710"/>
        <w:gridCol w:w="2797"/>
        <w:gridCol w:w="318"/>
        <w:gridCol w:w="3402"/>
        <w:gridCol w:w="284"/>
        <w:gridCol w:w="2409"/>
        <w:gridCol w:w="14"/>
      </w:tblGrid>
      <w:tr w:rsidRPr="003A7257" w:rsidR="001520B5" w:rsidTr="690FDA8E" w14:paraId="0B68366E" w14:textId="77777777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6EF0B0D4" w:rsidRDefault="00863B5A" w14:paraId="0773587F" w14:textId="43732EBF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>Other</w:t>
            </w: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 xml:space="preserve"> </w:t>
            </w: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>Contact</w:t>
            </w: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>s</w:t>
            </w: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00D91516" w:rsidRDefault="001520B5" w14:paraId="6F16C29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00D91516" w:rsidRDefault="001520B5" w14:paraId="573445D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20B5" w:rsidTr="690FDA8E" w14:paraId="20C5FAB8" w14:textId="7777777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00D91516" w:rsidRDefault="001520B5" w14:paraId="37FCCDF6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721EE" w:rsidR="001520B5" w:rsidP="077F2F72" w:rsidRDefault="001520B5" w14:paraId="78763273" w14:textId="1B9F71B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  <w:lang w:val="en-US"/>
              </w:rPr>
              <w:t>SANDRINE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00D91516" w:rsidRDefault="001520B5" w14:paraId="697A6F0B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00D91516" w:rsidRDefault="001520B5" w14:paraId="1902F036" w14:textId="4A42C6ED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Pr="003A7257" w:rsidR="000648F7" w:rsidTr="690FDA8E" w14:paraId="715BBBB0" w14:textId="77777777">
        <w:trPr>
          <w:gridAfter w:val="1"/>
          <w:wAfter w:w="14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00D91516" w:rsidRDefault="001520B5" w14:paraId="66303A09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7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717F5D" w:rsidR="001520B5" w:rsidP="077F2F72" w:rsidRDefault="001520B5" w14:paraId="632F5943" w14:textId="5BEEE6D3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  <w:lang w:val="en-US"/>
              </w:rPr>
              <w:t>MURANDY</w:t>
            </w: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1520B5" w:rsidP="000648F7" w:rsidRDefault="00330B5C" w14:paraId="2A80520F" w14:textId="50C0CA2F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Will this person have a</w:t>
            </w:r>
            <w:r w:rsidRPr="00867350" w:rsidR="00E42B8D">
              <w:rPr>
                <w:rFonts w:ascii="Gill Sans Nova" w:hAnsi="Gill Sans Nova"/>
                <w:sz w:val="16"/>
                <w:szCs w:val="16"/>
                <w:lang w:val="en-US"/>
              </w:rPr>
              <w:t xml:space="preserve"> role in Wave?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00D91516" w:rsidRDefault="00484F2C" w14:paraId="17D8C073" w14:textId="3C1B04B7">
            <w:pPr>
              <w:rPr>
                <w:rFonts w:ascii="Gill Sans Nova" w:hAnsi="Gill Sans Nova"/>
                <w:sz w:val="16"/>
                <w:szCs w:val="16"/>
              </w:rPr>
            </w:pPr>
            <w:r w:rsidRPr="077F2F72" w:rsidR="077F2F72">
              <w:rPr>
                <w:rStyle w:val="PlaceholderText"/>
              </w:rPr>
              <w:t>Choose an item.</w:t>
            </w:r>
          </w:p>
        </w:tc>
      </w:tr>
      <w:tr w:rsidRPr="003A7257" w:rsidR="00C30868" w:rsidTr="690FDA8E" w14:paraId="4743D8C7" w14:textId="7777777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30868" w:rsidP="6EF0B0D4" w:rsidRDefault="00C30868" w14:paraId="3DA781EF" w14:textId="26A95C33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Job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Title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27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717F5D" w:rsidR="00C30868" w:rsidP="077F2F72" w:rsidRDefault="00C30868" w14:paraId="5E307E5F" w14:textId="1A5D9E7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  <w:lang w:val="fr-FR"/>
              </w:rPr>
              <w:t>Directrice Administrative et financière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C30868" w:rsidP="008F3410" w:rsidRDefault="00F34913" w14:paraId="056CE678" w14:textId="02428E4D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 xml:space="preserve">If yes, what will </w:t>
            </w:r>
            <w:r w:rsidRPr="00867350" w:rsidR="008F3410">
              <w:rPr>
                <w:rFonts w:ascii="Gill Sans Nova" w:hAnsi="Gill Sans Nova"/>
                <w:sz w:val="16"/>
                <w:szCs w:val="16"/>
                <w:lang w:val="en-US"/>
              </w:rPr>
              <w:t xml:space="preserve">be that </w:t>
            </w: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role?</w:t>
            </w: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30868" w:rsidP="6EF0B0D4" w:rsidRDefault="00484F2C" w14:paraId="3DD248E9" w14:textId="27B37635">
            <w:pPr>
              <w:ind w:left="315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077F2F72" w:rsidR="077F2F72">
              <w:rPr>
                <w:rStyle w:val="PlaceholderText"/>
                <w:lang w:val="fr-FR"/>
              </w:rPr>
              <w:t xml:space="preserve">Choose </w:t>
            </w:r>
            <w:r w:rsidRPr="077F2F72" w:rsidR="077F2F72">
              <w:rPr>
                <w:rStyle w:val="PlaceholderText"/>
                <w:lang w:val="fr-FR"/>
              </w:rPr>
              <w:t>a</w:t>
            </w:r>
            <w:r w:rsidRPr="077F2F72" w:rsidR="077F2F72">
              <w:rPr>
                <w:rStyle w:val="PlaceholderText"/>
                <w:lang w:val="fr-FR"/>
              </w:rPr>
              <w:t>n item.</w:t>
            </w:r>
          </w:p>
        </w:tc>
      </w:tr>
      <w:tr w:rsidRPr="003A7257" w:rsidR="001520B5" w:rsidTr="690FDA8E" w14:paraId="356E52A7" w14:textId="7777777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6EF0B0D4" w:rsidRDefault="001520B5" w14:paraId="673C4CD1" w14:textId="77777777" w14:noSpellErr="1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Email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*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27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F902A7" w:rsidR="001520B5" w:rsidP="690FDA8E" w:rsidRDefault="001520B5" w14:paraId="0F5BCDC3" w14:textId="6DA3C99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  <w:lang w:val="en-US"/>
              </w:rPr>
              <w:t>contact.lglrdc@gmail.com/lagracequincaillerie@gmail.com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00D91516" w:rsidRDefault="001520B5" w14:paraId="4FF1718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20B5" w:rsidP="00D91516" w:rsidRDefault="001520B5" w14:paraId="7C9D3104" w14:textId="26613727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CB13C8" w:rsidTr="690FDA8E" w14:paraId="0BFAFE90" w14:textId="77777777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00D91516" w:rsidRDefault="00CB13C8" w14:paraId="024B9A82" w14:textId="428D0F8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00D91516" w:rsidRDefault="00CB13C8" w14:paraId="29731371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00D91516" w:rsidRDefault="00CB13C8" w14:paraId="3EBDA1F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CB13C8" w:rsidTr="690FDA8E" w14:paraId="6245150F" w14:textId="7777777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00D91516" w:rsidRDefault="00CB13C8" w14:paraId="37048386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CB13C8" w:rsidP="00D91516" w:rsidRDefault="00CB13C8" w14:paraId="433681C6" w14:textId="4880DEDA">
            <w:pPr>
              <w:rPr>
                <w:rFonts w:ascii="Gill Sans Nova" w:hAnsi="Gill Sans Nova"/>
                <w:sz w:val="16"/>
                <w:szCs w:val="16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</w:rPr>
              <w:t>JOACHIM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00D91516" w:rsidRDefault="00CB13C8" w14:paraId="1D1D577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00D91516" w:rsidRDefault="00CB13C8" w14:paraId="09B0E4C5" w14:textId="77777777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Pr="003A7257" w:rsidR="000648F7" w:rsidTr="690FDA8E" w14:paraId="78152A2D" w14:textId="77777777">
        <w:trPr>
          <w:gridAfter w:val="1"/>
          <w:wAfter w:w="14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00D91516" w:rsidRDefault="00CB13C8" w14:paraId="0F45C2D5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7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CB13C8" w:rsidP="00D91516" w:rsidRDefault="00CB13C8" w14:paraId="02502BD1" w14:textId="18A5273C">
            <w:pPr>
              <w:rPr>
                <w:rFonts w:ascii="Gill Sans Nova" w:hAnsi="Gill Sans Nova"/>
                <w:sz w:val="16"/>
                <w:szCs w:val="16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</w:rPr>
              <w:t>KAMBERE</w:t>
            </w: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CB13C8" w:rsidP="000648F7" w:rsidRDefault="00CB13C8" w14:paraId="58AD9A83" w14:textId="7777777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CB13C8" w:rsidP="6EF0B0D4" w:rsidRDefault="00CB13C8" w14:paraId="170D662A" w14:textId="77777777" w14:noSpellErr="1">
                <w:pPr>
                  <w:rPr>
                    <w:rFonts w:ascii="Gill Sans Nova" w:hAnsi="Gill Sans Nova"/>
                    <w:sz w:val="16"/>
                    <w:szCs w:val="16"/>
                    <w:lang w:val="fr-FR"/>
                  </w:rPr>
                </w:pPr>
                <w:r w:rsidRPr="6EF0B0D4" w:rsidR="6EF0B0D4">
                  <w:rPr>
                    <w:rStyle w:val="PlaceholderText"/>
                    <w:rFonts w:ascii="Gill Sans Nova" w:hAnsi="Gill Sans Nova"/>
                    <w:sz w:val="16"/>
                    <w:szCs w:val="16"/>
                    <w:lang w:val="fr-FR"/>
                  </w:rPr>
                  <w:t>Choose an item.</w:t>
                </w:r>
              </w:p>
            </w:tc>
          </w:sdtContent>
        </w:sdt>
      </w:tr>
      <w:tr w:rsidRPr="003A7257" w:rsidR="00CB13C8" w:rsidTr="690FDA8E" w14:paraId="0A43D590" w14:textId="7777777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6EF0B0D4" w:rsidRDefault="00CB13C8" w14:paraId="5F000724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Job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Title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27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CB13C8" w:rsidP="00D91516" w:rsidRDefault="00CB13C8" w14:paraId="1F1EE797" w14:textId="06FC3666">
            <w:pPr>
              <w:rPr>
                <w:rFonts w:ascii="Gill Sans Nova" w:hAnsi="Gill Sans Nova"/>
                <w:sz w:val="16"/>
                <w:szCs w:val="16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</w:rPr>
              <w:t>Ingénieur Wash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CB13C8" w:rsidP="00D91516" w:rsidRDefault="00CB13C8" w14:paraId="7FA75AD4" w14:textId="77777777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CB13C8" w:rsidP="6EF0B0D4" w:rsidRDefault="00CB13C8" w14:paraId="52546216" w14:textId="77777777" w14:noSpellErr="1">
                <w:pPr>
                  <w:ind w:left="315"/>
                  <w:rPr>
                    <w:rFonts w:ascii="Gill Sans Nova" w:hAnsi="Gill Sans Nova"/>
                    <w:sz w:val="16"/>
                    <w:szCs w:val="16"/>
                    <w:lang w:val="fr-FR"/>
                  </w:rPr>
                </w:pPr>
                <w:r w:rsidRPr="6EF0B0D4" w:rsidR="6EF0B0D4">
                  <w:rPr>
                    <w:rStyle w:val="PlaceholderText"/>
                    <w:rFonts w:ascii="Gill Sans Nova" w:hAnsi="Gill Sans Nova"/>
                    <w:sz w:val="16"/>
                    <w:szCs w:val="16"/>
                    <w:lang w:val="fr-FR"/>
                  </w:rPr>
                  <w:t>Choose an item.</w:t>
                </w:r>
              </w:p>
            </w:tc>
          </w:sdtContent>
        </w:sdt>
      </w:tr>
      <w:tr w:rsidRPr="003A7257" w:rsidR="00785B84" w:rsidTr="690FDA8E" w14:paraId="1A92C411" w14:textId="77777777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6EF0B0D4" w:rsidRDefault="00CB13C8" w14:paraId="6764BA8B" w14:textId="77777777" w14:noSpellErr="1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Email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*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27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CB13C8" w:rsidP="690FDA8E" w:rsidRDefault="00CB13C8" w14:paraId="1E556068" w14:textId="171A9B0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  <w:lang w:val="en-US"/>
              </w:rPr>
              <w:t>contact.lglrdc@gmail.com/lagracequincaillerie@gmail.com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00D91516" w:rsidRDefault="00CB13C8" w14:paraId="4C603D90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CB13C8" w:rsidP="000648F7" w:rsidRDefault="00CB13C8" w14:paraId="2326979A" w14:textId="7777777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:rsidRPr="003A7257" w:rsidR="006B5323" w:rsidP="006B5323" w:rsidRDefault="006B5323" w14:paraId="212B4155" w14:textId="77777777">
      <w:pPr>
        <w:pStyle w:val="TableParagraph"/>
        <w:rPr>
          <w:rFonts w:ascii="Gill Sans Nova" w:hAnsi="Gill Sans Nova"/>
          <w:sz w:val="16"/>
          <w:szCs w:val="16"/>
        </w:rPr>
      </w:pPr>
    </w:p>
    <w:p w:rsidRPr="003A7257" w:rsidR="006B5323" w:rsidP="006B5323" w:rsidRDefault="006B5323" w14:paraId="56B3BA90" w14:textId="77777777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:rsidRPr="00867350" w:rsidR="00D03000" w:rsidP="006B5323" w:rsidRDefault="00DD0855" w14:paraId="36B79822" w14:textId="520A0BD3">
      <w:pPr>
        <w:rPr>
          <w:rFonts w:ascii="Gill Sans Nova" w:hAnsi="Gill Sans Nova"/>
          <w:spacing w:val="-4"/>
          <w:sz w:val="16"/>
          <w:szCs w:val="16"/>
          <w:lang w:val="en-US"/>
        </w:rPr>
      </w:pPr>
      <w:r w:rsidRPr="00867350">
        <w:rPr>
          <w:rFonts w:ascii="Gill Sans Nova" w:hAnsi="Gill Sans Nova"/>
          <w:spacing w:val="-4"/>
          <w:sz w:val="16"/>
          <w:szCs w:val="16"/>
          <w:lang w:val="en-US"/>
        </w:rPr>
        <w:t xml:space="preserve">I hereby certify that the information above </w:t>
      </w:r>
      <w:proofErr w:type="gramStart"/>
      <w:r w:rsidRPr="00867350">
        <w:rPr>
          <w:rFonts w:ascii="Gill Sans Nova" w:hAnsi="Gill Sans Nova"/>
          <w:spacing w:val="-4"/>
          <w:sz w:val="16"/>
          <w:szCs w:val="16"/>
          <w:lang w:val="en-US"/>
        </w:rPr>
        <w:t>are</w:t>
      </w:r>
      <w:proofErr w:type="gramEnd"/>
      <w:r w:rsidRPr="00867350">
        <w:rPr>
          <w:rFonts w:ascii="Gill Sans Nova" w:hAnsi="Gill Sans Nova"/>
          <w:spacing w:val="-4"/>
          <w:sz w:val="16"/>
          <w:szCs w:val="16"/>
          <w:lang w:val="en-US"/>
        </w:rPr>
        <w:t xml:space="preserve">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Pr="00867350" w:rsidR="00050CC1" w:rsidTr="690FDA8E" w14:paraId="44053D25" w14:textId="77777777">
        <w:trPr>
          <w:trHeight w:val="354"/>
        </w:trPr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050CC1" w:rsidP="00D91516" w:rsidRDefault="00050CC1" w14:paraId="10576B1E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050CC1" w:rsidP="00D91516" w:rsidRDefault="00050CC1" w14:paraId="6FEF2256" w14:textId="7F4D3C1C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Pr="003A7257" w:rsidR="00050CC1" w:rsidTr="690FDA8E" w14:paraId="49DC3B28" w14:textId="3C80FCCD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50CC1" w:rsidP="6EF0B0D4" w:rsidRDefault="00050CC1" w14:paraId="180790AE" w14:textId="0750CBCC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Printed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 Name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*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2" w:space="0"/>
              <w:right w:val="nil"/>
            </w:tcBorders>
            <w:tcMar/>
          </w:tcPr>
          <w:p w:rsidRPr="00D94ECE" w:rsidR="00050CC1" w:rsidP="00070E97" w:rsidRDefault="00050CC1" w14:paraId="75462DB0" w14:textId="04510095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  <w:lang w:val="en-US"/>
              </w:rPr>
              <w:t>VIANNEY LUTUNDA MBUSA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50CC1" w:rsidP="00070E97" w:rsidRDefault="00050CC1" w14:paraId="2053A7E9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Mar/>
          </w:tcPr>
          <w:p w:rsidR="00050CC1" w:rsidP="00070E97" w:rsidRDefault="00050CC1" w14:paraId="3E0E1345" w14:textId="7777777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  <w:tcMar/>
          </w:tcPr>
          <w:p w:rsidRPr="003A7257" w:rsidR="00050CC1" w:rsidP="6EF0B0D4" w:rsidRDefault="00050CC1" w14:paraId="3B6F0CEE" w14:textId="3DD20B73">
            <w:pPr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 xml:space="preserve">List of </w:t>
            </w: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>attachments</w:t>
            </w:r>
          </w:p>
        </w:tc>
      </w:tr>
      <w:tr w:rsidRPr="00867350" w:rsidR="00050CC1" w:rsidTr="690FDA8E" w14:paraId="5EA04525" w14:textId="4754730D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050CC1" w:rsidP="00070E97" w:rsidRDefault="00050CC1" w14:paraId="014ED198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3A7257" w:rsidR="00050CC1" w:rsidP="00070E97" w:rsidRDefault="00050CC1" w14:paraId="47CB5E6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050CC1" w:rsidP="00070E97" w:rsidRDefault="00050CC1" w14:paraId="5FF1795F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bottom w:val="single" w:color="auto" w:sz="4" w:space="0"/>
                </w:tcBorders>
                <w:tcMar/>
              </w:tcPr>
              <w:p w:rsidRPr="00306441" w:rsidR="00050CC1" w:rsidP="00070E97" w:rsidRDefault="00484F2C" w14:paraId="2F8F910D" w14:textId="50DE5880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color="auto" w:sz="4" w:space="0"/>
            </w:tcBorders>
            <w:tcMar/>
          </w:tcPr>
          <w:p w:rsidRPr="00867350" w:rsidR="00050CC1" w:rsidP="00070E97" w:rsidRDefault="00050CC1" w14:paraId="0DCEA420" w14:textId="376B6F0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Taxpayer ID/Tax registration number certificate.</w:t>
            </w:r>
          </w:p>
        </w:tc>
      </w:tr>
      <w:tr w:rsidRPr="003A7257" w:rsidR="00050CC1" w:rsidTr="690FDA8E" w14:paraId="37EFDD33" w14:textId="4B3122C6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050CC1" w:rsidP="00070E97" w:rsidRDefault="00050CC1" w14:paraId="20D6548F" w14:textId="27FA281E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050CC1" w:rsidP="00070E97" w:rsidRDefault="00050CC1" w14:paraId="5976C26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867350" w:rsidR="00050CC1" w:rsidP="00070E97" w:rsidRDefault="00050CC1" w14:paraId="3C0D8639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left w:val="single" w:color="auto" w:sz="2" w:space="0"/>
                  <w:right w:val="single" w:color="auto" w:sz="2" w:space="0"/>
                </w:tcBorders>
                <w:tcMar/>
              </w:tcPr>
              <w:p w:rsidRPr="009E2249" w:rsidR="00050CC1" w:rsidP="00070E97" w:rsidRDefault="00484F2C" w14:paraId="6CB0E36E" w14:textId="03CB630A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color="auto" w:sz="2" w:space="0"/>
            </w:tcBorders>
            <w:tcMar/>
          </w:tcPr>
          <w:p w:rsidRPr="003A7257" w:rsidR="00050CC1" w:rsidP="00070E97" w:rsidRDefault="00050CC1" w14:paraId="370FDA3A" w14:textId="1F5A77C1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Pr="003A7257" w:rsidR="005936DE" w:rsidTr="690FDA8E" w14:paraId="5E32011A" w14:textId="362013A4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0805CB91" w14:textId="42E1CA42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615F2B94" w14:textId="243EBC82">
            <w:pPr/>
            <w:r>
              <w:drawing>
                <wp:anchor distT="0" distB="0" distL="114300" distR="114300" simplePos="0" relativeHeight="251658240" behindDoc="1" locked="0" layoutInCell="1" allowOverlap="1" wp14:editId="2A62295D" wp14:anchorId="4163340F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1077849" cy="790575"/>
                  <wp:effectExtent l="0" t="0" r="0" b="0"/>
                  <wp:wrapNone/>
                  <wp:docPr id="68615378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d72d65ec8d1f4056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849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3A7257" w:rsidR="005936DE" w:rsidP="00070E97" w:rsidRDefault="005936DE" w14:paraId="1B17A58F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left w:val="single" w:color="auto" w:sz="2" w:space="0"/>
                  <w:right w:val="single" w:color="auto" w:sz="2" w:space="0"/>
                </w:tcBorders>
                <w:tcMar/>
              </w:tcPr>
              <w:p w:rsidRPr="00EF31A9" w:rsidR="005936DE" w:rsidP="00070E97" w:rsidRDefault="005936DE" w14:paraId="592CCA84" w14:textId="0D99FCAF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77F2F72" w:rsidR="077F2F72">
                  <w:rPr>
                    <w:rFonts w:ascii="MS Gothic" w:hAnsi="MS Gothic" w:eastAsia="MS Gothic" w:cs="MS Gothic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color="auto" w:sz="2" w:space="0"/>
            </w:tcBorders>
            <w:tcMar/>
          </w:tcPr>
          <w:p w:rsidRPr="003A7257" w:rsidR="005936DE" w:rsidP="6EF0B0D4" w:rsidRDefault="005936DE" w14:paraId="079E5386" w14:textId="64097079">
            <w:pPr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Id. of the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owner</w:t>
            </w:r>
          </w:p>
        </w:tc>
      </w:tr>
      <w:tr w:rsidRPr="00867350" w:rsidR="005936DE" w:rsidTr="690FDA8E" w14:paraId="768DB173" w14:textId="77777777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3A7A58D7" w14:textId="14444A0C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2" w:space="0"/>
              <w:right w:val="nil"/>
            </w:tcBorders>
            <w:tcMar/>
          </w:tcPr>
          <w:p w:rsidRPr="003A7257" w:rsidR="005936DE" w:rsidP="077F2F72" w:rsidRDefault="005936DE" w14:paraId="02AEFD10" w14:textId="086CBEAB">
            <w:pPr>
              <w:pStyle w:val="Normal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3A7257" w:rsidR="005936DE" w:rsidP="00070E97" w:rsidRDefault="005936DE" w14:paraId="0E2EF0D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6216501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Borders>
                  <w:left w:val="single" w:color="auto" w:sz="2" w:space="0"/>
                  <w:right w:val="single" w:color="auto" w:sz="2" w:space="0"/>
                </w:tcBorders>
                <w:tcMar/>
              </w:tcPr>
              <w:p w:rsidRPr="00E26287" w:rsidR="005936DE" w:rsidP="00070E97" w:rsidRDefault="00484F2C" w14:paraId="04049189" w14:textId="19C32294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  <w:lang w:val="en-US"/>
                  </w:rPr>
                  <w:t>☒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color="auto" w:sz="2" w:space="0"/>
            </w:tcBorders>
            <w:tcMar/>
          </w:tcPr>
          <w:p w:rsidRPr="00E26287" w:rsidR="005936DE" w:rsidP="00070E97" w:rsidRDefault="005936DE" w14:paraId="39D9E0B1" w14:textId="6BA069B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E26287">
              <w:rPr>
                <w:rFonts w:ascii="Gill Sans Nova" w:hAnsi="Gill Sans Nova"/>
                <w:sz w:val="16"/>
                <w:szCs w:val="16"/>
                <w:lang w:val="en-US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nduct</w:t>
            </w:r>
          </w:p>
        </w:tc>
      </w:tr>
      <w:tr w:rsidRPr="00867350" w:rsidR="005936DE" w:rsidTr="690FDA8E" w14:paraId="4589E7D1" w14:textId="77777777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33191189" w14:textId="1C1B8560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77F2F72" w:rsidR="077F2F72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/>
          </w:tcPr>
          <w:p w:rsidRPr="00E26287" w:rsidR="005936DE" w:rsidP="077F2F72" w:rsidRDefault="005936DE" w14:paraId="7D6E6D97" w14:textId="690BA008">
            <w:pPr>
              <w:pStyle w:val="Normal"/>
              <w:rPr>
                <w:rFonts w:ascii="Gill Sans Nova" w:hAnsi="Gill Sans Nova"/>
                <w:sz w:val="16"/>
                <w:szCs w:val="16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</w:rPr>
              <w:t>Directeur Général</w:t>
            </w:r>
          </w:p>
          <w:p w:rsidRPr="00E26287" w:rsidR="005936DE" w:rsidP="00070E97" w:rsidRDefault="005936DE" w14:paraId="63C27821" w14:textId="6B56883F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E26287" w:rsidR="005936DE" w:rsidP="00070E97" w:rsidRDefault="005936DE" w14:paraId="36876F24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Borders>
                  <w:left w:val="single" w:color="auto" w:sz="2" w:space="0"/>
                  <w:right w:val="single" w:color="auto" w:sz="2" w:space="0"/>
                </w:tcBorders>
                <w:tcMar/>
              </w:tcPr>
              <w:p w:rsidR="005936DE" w:rsidP="00070E97" w:rsidRDefault="005936DE" w14:paraId="2A174909" w14:textId="1AD38F83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color="auto" w:sz="2" w:space="0"/>
            </w:tcBorders>
            <w:tcMar/>
          </w:tcPr>
          <w:p w:rsidRPr="00E26287" w:rsidR="005936DE" w:rsidP="00070E97" w:rsidRDefault="005936DE" w14:paraId="04BF9A2A" w14:textId="2AFF9581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Proof of women ownership share of the company</w:t>
            </w:r>
          </w:p>
        </w:tc>
      </w:tr>
      <w:tr w:rsidRPr="00867350" w:rsidR="005936DE" w:rsidTr="690FDA8E" w14:paraId="1F5073E7" w14:textId="77777777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3E2B2B" w:rsidRDefault="005936DE" w14:paraId="3F18C92F" w14:textId="1F9F4151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/>
          </w:tcPr>
          <w:p w:rsidRPr="00E26287" w:rsidR="005936DE" w:rsidP="00070E97" w:rsidRDefault="005936DE" w14:paraId="34EAF83A" w14:textId="57129BF9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  <w:lang w:val="en-US"/>
              </w:rPr>
              <w:t>08 MARS</w:t>
            </w:r>
            <w:ins w:author="Utilisateur invité" w:date="2025-02-27T10:21:45.355Z" w:id="1543199548">
              <w:r w:rsidRPr="690FDA8E" w:rsidR="690FDA8E">
                <w:rPr>
                  <w:rFonts w:ascii="Gill Sans Nova" w:hAnsi="Gill Sans Nova"/>
                  <w:sz w:val="16"/>
                  <w:szCs w:val="16"/>
                  <w:lang w:val="en-US"/>
                </w:rPr>
                <w:t xml:space="preserve"> 202</w:t>
              </w:r>
            </w:ins>
            <w:r w:rsidRPr="690FDA8E" w:rsidR="690FDA8E">
              <w:rPr>
                <w:rFonts w:ascii="Gill Sans Nova" w:hAnsi="Gill Sans Nova"/>
                <w:sz w:val="16"/>
                <w:szCs w:val="16"/>
                <w:lang w:val="en-US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35418EFB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Mar/>
              </w:tcPr>
              <w:p w:rsidR="005936DE" w:rsidP="00070E97" w:rsidRDefault="005936DE" w14:paraId="4102ECD0" w14:textId="417DE378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Mar/>
          </w:tcPr>
          <w:p w:rsidRPr="00E26287" w:rsidR="005936DE" w:rsidP="00070E97" w:rsidRDefault="005936DE" w14:paraId="2F16F8B8" w14:textId="5ABA8811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commitment to anti-racism</w:t>
            </w:r>
          </w:p>
        </w:tc>
      </w:tr>
      <w:tr w:rsidRPr="00867350" w:rsidR="005936DE" w:rsidTr="690FDA8E" w14:paraId="35F54CC8" w14:textId="77777777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158AA193" w14:textId="3B9984FC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02653004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7EEFB1F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Mar/>
              </w:tcPr>
              <w:p w:rsidR="005936DE" w:rsidP="00070E97" w:rsidRDefault="005936DE" w14:paraId="1B3BE0A0" w14:textId="5DEF7939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Mar/>
          </w:tcPr>
          <w:p w:rsidR="005936DE" w:rsidP="00070E97" w:rsidRDefault="005936DE" w14:paraId="4C8C1B04" w14:textId="14FF2505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entity’s disability inclusive policy</w:t>
            </w:r>
          </w:p>
        </w:tc>
      </w:tr>
      <w:tr w:rsidRPr="00E26287" w:rsidR="005936DE" w:rsidTr="690FDA8E" w14:paraId="49088ED1" w14:textId="77777777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FE64DA" w:rsidR="005936DE" w:rsidP="00070E97" w:rsidRDefault="005936DE" w14:paraId="6D271B9C" w14:textId="4B057662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105B1D98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5936DE" w:rsidP="00070E97" w:rsidRDefault="005936DE" w14:paraId="128B15AE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Mar/>
              </w:tcPr>
              <w:p w:rsidR="005936DE" w:rsidP="00070E97" w:rsidRDefault="005936DE" w14:paraId="7CCB764B" w14:textId="481CDD08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Mar/>
          </w:tcPr>
          <w:p w:rsidR="005936DE" w:rsidP="00070E97" w:rsidRDefault="005936DE" w14:paraId="24862365" w14:textId="359B49C1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Pr="003A7257" w:rsidR="005936DE" w:rsidTr="690FDA8E" w14:paraId="062CDC51" w14:textId="34E8EF21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613E6667" w14:textId="5F3D72E2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31EB6D96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2FD7EA1C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5936DE" w:rsidP="00070E97" w:rsidRDefault="005936DE" w14:paraId="672AA3D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:rsidR="00D03000" w:rsidP="006B5323" w:rsidRDefault="00D03000" w14:paraId="7B0CE95E" w14:textId="77777777">
      <w:pPr>
        <w:rPr>
          <w:rFonts w:ascii="Gill Sans Nova" w:hAnsi="Gill Sans Nova"/>
          <w:sz w:val="16"/>
          <w:szCs w:val="16"/>
          <w:lang w:val="en-GB"/>
        </w:rPr>
      </w:pPr>
    </w:p>
    <w:p w:rsidR="00150EE0" w:rsidP="006B5323" w:rsidRDefault="00150EE0" w14:paraId="17B367DE" w14:textId="77777777">
      <w:pPr>
        <w:rPr>
          <w:rFonts w:ascii="Gill Sans Nova" w:hAnsi="Gill Sans Nova"/>
          <w:sz w:val="16"/>
          <w:szCs w:val="16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Pr="00867350" w:rsidR="00150EE0" w:rsidTr="58805217" w14:paraId="6E022E4B" w14:textId="77777777">
        <w:tc>
          <w:tcPr>
            <w:tcW w:w="11908" w:type="dxa"/>
            <w:tcBorders>
              <w:bottom w:val="nil"/>
            </w:tcBorders>
            <w:shd w:val="clear" w:color="auto" w:fill="0070C0"/>
            <w:tcMar/>
          </w:tcPr>
          <w:p w:rsidRPr="00867350" w:rsidR="00150EE0" w:rsidP="00CB7254" w:rsidRDefault="00150EE0" w14:paraId="2A111FEA" w14:textId="77777777">
            <w:pPr>
              <w:jc w:val="center"/>
              <w:rPr>
                <w:b/>
                <w:bCs/>
                <w:color w:val="FFFFFF" w:themeColor="background1"/>
                <w:lang w:val="en-US"/>
              </w:rPr>
            </w:pPr>
            <w:r w:rsidRPr="00867350">
              <w:rPr>
                <w:b/>
                <w:bCs/>
                <w:color w:val="FFFFFF" w:themeColor="background1"/>
                <w:lang w:val="en-US"/>
              </w:rPr>
              <w:t>SPEND AUTHORIZED SUPPLIER INFORMATION SHEET</w:t>
            </w:r>
          </w:p>
        </w:tc>
      </w:tr>
      <w:tr w:rsidRPr="00867350" w:rsidR="00150EE0" w:rsidTr="58805217" w14:paraId="58F13C98" w14:textId="77777777">
        <w:trPr>
          <w:trHeight w:val="300"/>
          <w:del w:author="Utilisateur invité" w:date="2025-02-27T10:44:03.351Z" w16du:dateUtc="2025-02-27T10:44:03.351Z" w:id="1934845818"/>
        </w:trPr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</w:tcPr>
          <w:p w:rsidRPr="004E5694" w:rsidR="00150EE0" w:rsidP="00CB7254" w:rsidRDefault="00150EE0" w14:paraId="64B6EEBA" w14:textId="77777777">
            <w:pPr>
              <w:jc w:val="right"/>
              <w:rPr>
                <w:b/>
                <w:bCs/>
                <w:lang w:val="en-US"/>
              </w:rPr>
            </w:pPr>
          </w:p>
        </w:tc>
      </w:tr>
    </w:tbl>
    <w:p w:rsidRPr="004E5694" w:rsidR="00150EE0" w:rsidP="00150EE0" w:rsidRDefault="00150EE0" w14:paraId="39AE8A0E" w14:textId="77777777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0805" w:type="dxa"/>
        <w:tblLook w:val="04A0" w:firstRow="1" w:lastRow="0" w:firstColumn="1" w:lastColumn="0" w:noHBand="0" w:noVBand="1"/>
      </w:tblPr>
      <w:tblGrid>
        <w:gridCol w:w="2185"/>
        <w:gridCol w:w="376"/>
        <w:gridCol w:w="1035"/>
        <w:gridCol w:w="1636"/>
        <w:gridCol w:w="709"/>
        <w:gridCol w:w="172"/>
        <w:gridCol w:w="345"/>
        <w:gridCol w:w="337"/>
        <w:gridCol w:w="714"/>
        <w:gridCol w:w="2825"/>
        <w:gridCol w:w="471"/>
      </w:tblGrid>
      <w:tr w:rsidRPr="003A7257" w:rsidR="00150EE0" w:rsidTr="13B081AB" w14:paraId="4F83535D" w14:textId="77777777"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7F31812" w14:textId="77777777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Supplier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 xml:space="preserve"> Details</w:t>
            </w:r>
          </w:p>
        </w:tc>
        <w:tc>
          <w:tcPr>
            <w:tcW w:w="8620" w:type="dxa"/>
            <w:gridSpan w:val="10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3EF5457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13B081AB" w14:paraId="33A15A90" w14:textId="77777777"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C21F4BE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Supplier´s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Name*: </w:t>
            </w:r>
          </w:p>
        </w:tc>
        <w:tc>
          <w:tcPr>
            <w:tcW w:w="862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690FDA8E" w:rsidRDefault="00150EE0" w14:paraId="3DB714AF" w14:textId="27DF54C8">
            <w:pPr>
              <w:pStyle w:val="TableParagraph"/>
              <w:suppressLineNumbers w:val="0"/>
              <w:bidi w:val="0"/>
              <w:spacing w:before="2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</w:rPr>
              <w:t>LA GRACE LOGISTIQUE SARL (LGL SARL)</w:t>
            </w:r>
          </w:p>
        </w:tc>
      </w:tr>
      <w:tr w:rsidRPr="003A7257" w:rsidR="00150EE0" w:rsidTr="13B081AB" w14:paraId="7381E92F" w14:textId="77777777"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01C09BF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 Number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8620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EAED082" w14:textId="6A928A23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</w:rPr>
              <w:t xml:space="preserve">+243999949420 </w:t>
            </w:r>
          </w:p>
        </w:tc>
      </w:tr>
      <w:tr w:rsidRPr="003A7257" w:rsidR="00150EE0" w:rsidTr="13B081AB" w14:paraId="4DFED7C3" w14:textId="77777777"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9DBA7BC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  <w:p w:rsidRPr="003A7257" w:rsidR="00150EE0" w:rsidP="6EF0B0D4" w:rsidRDefault="00150EE0" w14:paraId="5ABEB448" w14:textId="77777777">
            <w:pPr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>Payment</w:t>
            </w: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 xml:space="preserve"> Details</w:t>
            </w:r>
          </w:p>
        </w:tc>
        <w:tc>
          <w:tcPr>
            <w:tcW w:w="8620" w:type="dxa"/>
            <w:gridSpan w:val="10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11717F4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13B081AB" w14:paraId="36D666F2" w14:textId="77777777">
        <w:tc>
          <w:tcPr>
            <w:tcW w:w="2185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6EF0B0D4" w:rsidRDefault="00150EE0" w14:paraId="44A831CD" w14:textId="77777777">
            <w:pPr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Payment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 Method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*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903489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tcMar/>
              </w:tcPr>
              <w:p w:rsidRPr="003A7257" w:rsidR="00150EE0" w:rsidP="00CB7254" w:rsidRDefault="0014215C" w14:paraId="038B56C6" w14:textId="44D51CCD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3552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3A7257" w:rsidR="00150EE0" w:rsidP="00CB7254" w:rsidRDefault="00150EE0" w14:paraId="138CA07B" w14:textId="77777777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transfer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4F54B27" w14:textId="77777777">
            <w:pPr>
              <w:pStyle w:val="TableParagraph"/>
              <w:spacing w:before="2"/>
              <w:ind w:left="-12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2150E10D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Pr="00867350" w:rsidR="00150EE0" w:rsidTr="13B081AB" w14:paraId="6EE8AFF2" w14:textId="77777777">
        <w:tc>
          <w:tcPr>
            <w:tcW w:w="2185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5A3826BB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9446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tcMar/>
              </w:tcPr>
              <w:p w:rsidRPr="003A7257" w:rsidR="00150EE0" w:rsidP="00CB7254" w:rsidRDefault="00150EE0" w14:paraId="3732C573" w14:textId="77777777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52" w:type="dxa"/>
            <w:gridSpan w:val="4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3A7257" w:rsidR="00150EE0" w:rsidP="00CB7254" w:rsidRDefault="00150EE0" w14:paraId="31CDADBC" w14:textId="77777777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Check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A8EE0C9" w14:textId="77777777">
            <w:pPr>
              <w:pStyle w:val="TableParagraph"/>
              <w:spacing w:before="2"/>
              <w:ind w:left="-121" w:right="30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1652508B" w14:textId="7777777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Pr="00867350" w:rsidR="00150EE0" w:rsidTr="13B081AB" w14:paraId="46DF5FEE" w14:textId="77777777">
        <w:tc>
          <w:tcPr>
            <w:tcW w:w="2185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867350" w:rsidR="00150EE0" w:rsidP="00CB7254" w:rsidRDefault="00150EE0" w14:paraId="6FB2D3BE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41804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tcMar/>
              </w:tcPr>
              <w:p w:rsidRPr="003E4E79" w:rsidR="00150EE0" w:rsidP="00CB7254" w:rsidRDefault="00150EE0" w14:paraId="3A72118A" w14:textId="77777777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3A7257" w:rsidR="00150EE0" w:rsidP="00CB7254" w:rsidRDefault="00150EE0" w14:paraId="4517BC2A" w14:textId="77777777">
            <w:pPr>
              <w:pStyle w:val="TableParagraph"/>
              <w:spacing w:before="2"/>
              <w:ind w:left="91" w:right="3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Cash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A9A79B7" w14:textId="77777777">
            <w:pPr>
              <w:pStyle w:val="TableParagraph"/>
              <w:spacing w:before="2"/>
              <w:ind w:left="21" w:right="31" w:firstLine="23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533C2EE1" w14:textId="7777777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Pr="00867350" w:rsidR="00150EE0" w:rsidTr="13B081AB" w14:paraId="21763455" w14:textId="77777777">
        <w:tc>
          <w:tcPr>
            <w:tcW w:w="2185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867350" w:rsidR="00150EE0" w:rsidP="00CB7254" w:rsidRDefault="00150EE0" w14:paraId="02700069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8597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tcMar/>
              </w:tcPr>
              <w:p w:rsidRPr="003A7257" w:rsidR="00150EE0" w:rsidP="00CB7254" w:rsidRDefault="00150EE0" w14:paraId="1DCC728B" w14:textId="77777777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3A7257" w:rsidR="00150EE0" w:rsidP="00CB7254" w:rsidRDefault="00150EE0" w14:paraId="47531364" w14:textId="77777777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proofErr w:type="gramStart"/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sz w:val="16"/>
                <w:szCs w:val="16"/>
              </w:rPr>
              <w:t>:_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>___________________________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91BCC74" w14:textId="7777777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A7257" w:rsidR="00150EE0" w:rsidP="00CB7254" w:rsidRDefault="00150EE0" w14:paraId="1A7F51EA" w14:textId="77777777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  <w:tr w:rsidRPr="00867350" w:rsidR="00150EE0" w:rsidTr="13B081AB" w14:paraId="43132339" w14:textId="77777777"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150EE0" w:rsidP="00CB7254" w:rsidRDefault="00150EE0" w14:paraId="4EC26ECE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150EE0" w:rsidP="00CB7254" w:rsidRDefault="00150EE0" w14:paraId="1421AB15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="00150EE0" w:rsidP="00CB7254" w:rsidRDefault="00150EE0" w14:paraId="6AACFABA" w14:textId="77777777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91B90F5" w14:textId="7777777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194C340" w14:textId="77777777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867350" w:rsidR="00150EE0" w:rsidTr="13B081AB" w14:paraId="49DBEF5A" w14:textId="77777777">
        <w:tc>
          <w:tcPr>
            <w:tcW w:w="2185" w:type="dxa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867350" w:rsidR="00150EE0" w:rsidP="00CB7254" w:rsidRDefault="00150EE0" w14:paraId="503B2BA8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**</w:t>
            </w: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If a Non-Bank Payment Method was selected, please provide justification:</w:t>
            </w:r>
          </w:p>
        </w:tc>
        <w:tc>
          <w:tcPr>
            <w:tcW w:w="3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0906AB32" w14:textId="77777777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3A7257" w:rsidR="00150EE0" w:rsidP="00CB7254" w:rsidRDefault="00150EE0" w14:paraId="5FE24480" w14:textId="7777777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66ACA34" w14:textId="77777777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867350" w:rsidR="00150EE0" w:rsidTr="13B081AB" w14:paraId="77DAB5FC" w14:textId="77777777"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150EE0" w:rsidP="00CB7254" w:rsidRDefault="00150EE0" w14:paraId="157A2DF5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8620" w:type="dxa"/>
            <w:gridSpan w:val="10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B41D6D1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867350" w:rsidR="00150EE0" w:rsidTr="13B081AB" w14:paraId="29A75030" w14:textId="77777777">
        <w:tc>
          <w:tcPr>
            <w:tcW w:w="10805" w:type="dxa"/>
            <w:gridSpan w:val="11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C848F3E" w14:textId="77777777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:rsidRPr="003A7257" w:rsidR="00150EE0" w:rsidP="00CB7254" w:rsidRDefault="00150EE0" w14:paraId="2477F965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Bank Details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(This information is mandatory if payment method is via Bank Transfer)</w:t>
            </w:r>
          </w:p>
        </w:tc>
      </w:tr>
      <w:tr w:rsidRPr="003A7257" w:rsidR="00150EE0" w:rsidTr="13B081AB" w14:paraId="320199CB" w14:textId="77777777">
        <w:trPr>
          <w:gridAfter w:val="1"/>
          <w:wAfter w:w="471" w:type="dxa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2BC19A2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Name</w:t>
            </w:r>
            <w:r w:rsidRPr="00863CEA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690FDA8E" w:rsidRDefault="00150EE0" w14:paraId="5530074F" w14:textId="3FE67E85">
            <w:pPr>
              <w:pStyle w:val="TableParagraph"/>
              <w:suppressLineNumbers w:val="0"/>
              <w:bidi w:val="0"/>
              <w:spacing w:before="2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</w:rPr>
              <w:t>TRUST MARCHANT BANK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2E954907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563" w:type="dxa"/>
            <w:gridSpan w:val="4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01F5787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D6DA28C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13B081AB" w14:paraId="31DFB21F" w14:textId="77777777">
        <w:trPr>
          <w:gridAfter w:val="1"/>
          <w:wAfter w:w="471" w:type="dxa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275DEC9" w14:textId="7777777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Address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04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7EF076EB" w14:textId="08D3866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77F2F72" w:rsidR="077F2F72">
              <w:rPr>
                <w:rFonts w:ascii="Gill Sans Nova" w:hAnsi="Gill Sans Nova"/>
                <w:sz w:val="16"/>
                <w:szCs w:val="16"/>
              </w:rPr>
              <w:t>BUNIA</w:t>
            </w:r>
          </w:p>
        </w:tc>
        <w:tc>
          <w:tcPr>
            <w:tcW w:w="2277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6A0F1486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0F16F1" w:rsidR="00150EE0" w:rsidP="00CB7254" w:rsidRDefault="00150EE0" w14:paraId="5F9352E3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0F16F1">
              <w:rPr>
                <w:rFonts w:ascii="Gill Sans Nova" w:hAnsi="Gill Sans Nova"/>
                <w:b/>
                <w:bCs/>
                <w:sz w:val="16"/>
                <w:szCs w:val="16"/>
              </w:rPr>
              <w:t>NOTES</w:t>
            </w:r>
          </w:p>
        </w:tc>
      </w:tr>
      <w:tr w:rsidRPr="00867350" w:rsidR="00150EE0" w:rsidTr="13B081AB" w14:paraId="085C49F7" w14:textId="77777777">
        <w:trPr>
          <w:gridAfter w:val="1"/>
          <w:wAfter w:w="471" w:type="dxa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DC11910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77F2F72" w:rsidRDefault="00150EE0" w14:paraId="23EB77CC" w14:textId="4E931175">
            <w:pPr>
              <w:pStyle w:val="TableParagraph"/>
              <w:suppressLineNumbers w:val="0"/>
              <w:bidi w:val="0"/>
              <w:spacing w:before="2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</w:rPr>
              <w:pPrChange w:author="Utilisateur invité" w:date="2025-02-27T10:39:53.205Z">
                <w:pPr>
                  <w:spacing w:before="2"/>
                </w:pPr>
              </w:pPrChange>
            </w:pPr>
            <w:r w:rsidRPr="077F2F72" w:rsidR="077F2F72">
              <w:rPr>
                <w:rFonts w:ascii="Gill Sans Nova" w:hAnsi="Gill Sans Nova"/>
                <w:sz w:val="16"/>
                <w:szCs w:val="16"/>
              </w:rPr>
              <w:t>BUNIA</w:t>
            </w:r>
          </w:p>
        </w:tc>
        <w:tc>
          <w:tcPr>
            <w:tcW w:w="2277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1B5F7FB0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39B24DB7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currency must be clearly</w:t>
            </w:r>
          </w:p>
        </w:tc>
      </w:tr>
      <w:tr w:rsidRPr="00867350" w:rsidR="00150EE0" w:rsidTr="13B081AB" w14:paraId="5DB7E8B5" w14:textId="77777777">
        <w:trPr>
          <w:gridAfter w:val="1"/>
          <w:wAfter w:w="471" w:type="dxa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78E2C18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Postal Code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043E8ABC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277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6E5D04FE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0195750B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indicated to avoid delays and additional</w:t>
            </w:r>
          </w:p>
        </w:tc>
      </w:tr>
      <w:tr w:rsidRPr="003A7257" w:rsidR="00150EE0" w:rsidTr="13B081AB" w14:paraId="10C1AA6D" w14:textId="77777777">
        <w:trPr>
          <w:gridAfter w:val="1"/>
          <w:wAfter w:w="471" w:type="dxa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3674D0E" w14:textId="77777777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5D040D91" w14:textId="5E0BD7BC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77F2F72" w:rsidR="077F2F72">
              <w:rPr>
                <w:rFonts w:ascii="Gill Sans Nova" w:hAnsi="Gill Sans Nova"/>
                <w:sz w:val="16"/>
                <w:szCs w:val="16"/>
              </w:rPr>
              <w:t>DR CONGO</w:t>
            </w:r>
          </w:p>
        </w:tc>
        <w:tc>
          <w:tcPr>
            <w:tcW w:w="2277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7F895AB3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3A7257" w:rsidR="00150EE0" w:rsidP="00CB7254" w:rsidRDefault="00150EE0" w14:paraId="53697BDD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charges</w:t>
            </w:r>
          </w:p>
        </w:tc>
      </w:tr>
      <w:tr w:rsidRPr="003A7257" w:rsidR="00150EE0" w:rsidTr="13B081AB" w14:paraId="2EF91768" w14:textId="77777777">
        <w:trPr>
          <w:gridAfter w:val="1"/>
          <w:wAfter w:w="471" w:type="dxa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0B3C29B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150EE0" w:rsidP="00CB7254" w:rsidRDefault="00150EE0" w14:paraId="3B3D9830" w14:textId="2109CFE8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</w:rPr>
              <w:t>QUINCAILLERIE LA GRACE</w:t>
            </w:r>
          </w:p>
        </w:tc>
        <w:tc>
          <w:tcPr>
            <w:tcW w:w="2277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="00150EE0" w:rsidP="00CB7254" w:rsidRDefault="00150EE0" w14:paraId="45044839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505383EE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867350" w:rsidR="00150EE0" w:rsidTr="13B081AB" w14:paraId="30973028" w14:textId="77777777">
        <w:trPr>
          <w:gridAfter w:val="1"/>
          <w:wAfter w:w="471" w:type="dxa"/>
          <w:trHeight w:val="206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2503B15F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Account Currency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150EE0" w:rsidP="077F2F72" w:rsidRDefault="00150EE0" w14:paraId="19B85305" w14:textId="5242BE23">
            <w:pPr>
              <w:pStyle w:val="TableParagraph"/>
              <w:suppressLineNumbers w:val="0"/>
              <w:bidi w:val="0"/>
              <w:spacing w:before="2" w:beforeAutospacing="off" w:after="0" w:afterAutospacing="off" w:line="240" w:lineRule="auto"/>
              <w:ind w:left="0" w:right="0"/>
              <w:jc w:val="left"/>
            </w:pPr>
            <w:r w:rsidRPr="077F2F72" w:rsidR="077F2F72">
              <w:rPr>
                <w:rFonts w:ascii="Gill Sans Nova" w:hAnsi="Gill Sans Nova"/>
                <w:sz w:val="16"/>
                <w:szCs w:val="16"/>
              </w:rPr>
              <w:t>USD</w:t>
            </w:r>
          </w:p>
        </w:tc>
        <w:tc>
          <w:tcPr>
            <w:tcW w:w="2277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="00150EE0" w:rsidP="00CB7254" w:rsidRDefault="00150EE0" w14:paraId="4F55A18F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2323D460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If the company has multiple bank</w:t>
            </w:r>
          </w:p>
        </w:tc>
      </w:tr>
      <w:tr w:rsidRPr="00867350" w:rsidR="00150EE0" w:rsidTr="13B081AB" w14:paraId="60038019" w14:textId="77777777">
        <w:trPr>
          <w:gridAfter w:val="1"/>
          <w:wAfter w:w="471" w:type="dxa"/>
        </w:trPr>
        <w:tc>
          <w:tcPr>
            <w:tcW w:w="2185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="00150EE0" w:rsidP="00CB7254" w:rsidRDefault="00150EE0" w14:paraId="331F3AB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Number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150EE0" w:rsidP="13B081AB" w:rsidRDefault="00150EE0" w14:paraId="501D0DB8" w14:textId="46493F5D">
            <w:pPr>
              <w:spacing w:before="2"/>
              <w:rPr>
                <w:noProof w:val="0"/>
                <w:lang w:val="en-US"/>
              </w:rPr>
            </w:pPr>
            <w:r w:rsidRPr="13B081AB" w:rsidR="13B081AB">
              <w:rPr>
                <w:rFonts w:ascii="Gill Sans Nova" w:hAnsi="Gill Sans Nova" w:eastAsia="Gill Sans Nova" w:cs="Gill Sans Nova"/>
                <w:noProof w:val="0"/>
                <w:sz w:val="16"/>
                <w:szCs w:val="16"/>
                <w:lang w:val="en-US"/>
              </w:rPr>
              <w:t>00017-24100-39153520001-31</w:t>
            </w:r>
          </w:p>
        </w:tc>
        <w:tc>
          <w:tcPr>
            <w:tcW w:w="2277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tcMar/>
          </w:tcPr>
          <w:p w:rsidR="00150EE0" w:rsidP="00CB7254" w:rsidRDefault="00150EE0" w14:paraId="05A43A5E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085FD88E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accounts, indicate the default account</w:t>
            </w:r>
          </w:p>
        </w:tc>
      </w:tr>
      <w:tr w:rsidRPr="00867350" w:rsidR="00150EE0" w:rsidTr="13B081AB" w14:paraId="452680C0" w14:textId="77777777">
        <w:trPr>
          <w:gridAfter w:val="1"/>
          <w:wAfter w:w="471" w:type="dxa"/>
        </w:trPr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015627F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Swift Code/BIC (outside U.S.A.)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13B081AB" w:rsidRDefault="00150EE0" w14:paraId="6148AD69" w14:textId="2CFF1185">
            <w:pPr>
              <w:spacing w:before="2"/>
              <w:rPr>
                <w:noProof w:val="0"/>
                <w:lang w:val="en-US"/>
              </w:rPr>
            </w:pPr>
            <w:r w:rsidRPr="13B081AB" w:rsidR="13B081AB">
              <w:rPr>
                <w:rFonts w:ascii="Gill Sans Nova" w:hAnsi="Gill Sans Nova" w:eastAsia="Gill Sans Nova" w:cs="Gill Sans Nova"/>
                <w:noProof w:val="0"/>
                <w:sz w:val="16"/>
                <w:szCs w:val="16"/>
                <w:lang w:val="en-GB"/>
              </w:rPr>
              <w:t>TRMSCD3L</w:t>
            </w:r>
          </w:p>
        </w:tc>
        <w:tc>
          <w:tcPr>
            <w:tcW w:w="2277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3C317E32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Fill  only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 xml:space="preserve"> the code that</w:t>
            </w: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51C31C6E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this form and add an extra sheet with</w:t>
            </w:r>
          </w:p>
        </w:tc>
      </w:tr>
      <w:tr w:rsidRPr="00867350" w:rsidR="00150EE0" w:rsidTr="13B081AB" w14:paraId="68596CFD" w14:textId="77777777">
        <w:trPr>
          <w:gridAfter w:val="1"/>
          <w:wAfter w:w="471" w:type="dxa"/>
        </w:trPr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712628F4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IBAN Number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5FFE055C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277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="00150EE0" w:rsidP="00CB7254" w:rsidRDefault="00150EE0" w14:paraId="2F2089D7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corresponds to your</w:t>
            </w:r>
          </w:p>
        </w:tc>
        <w:tc>
          <w:tcPr>
            <w:tcW w:w="2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0E54DAC5" w14:textId="77777777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full information of other accounts</w:t>
            </w:r>
          </w:p>
        </w:tc>
      </w:tr>
      <w:tr w:rsidRPr="003A7257" w:rsidR="00150EE0" w:rsidTr="13B081AB" w14:paraId="099CEDC2" w14:textId="77777777">
        <w:trPr>
          <w:gridAfter w:val="1"/>
          <w:wAfter w:w="471" w:type="dxa"/>
        </w:trPr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49B7134E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Clearing Number (Switzerland)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50EE0" w:rsidP="00CB7254" w:rsidRDefault="00150EE0" w14:paraId="0F6C78AC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277" w:type="dxa"/>
            <w:gridSpan w:val="5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="00150EE0" w:rsidP="00CB7254" w:rsidRDefault="00150EE0" w14:paraId="4F5E1016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location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2825" w:type="dxa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="00150EE0" w:rsidP="00CB7254" w:rsidRDefault="00150EE0" w14:paraId="669BFF45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867350" w:rsidR="00150EE0" w:rsidTr="13B081AB" w14:paraId="70AAAD81" w14:textId="77777777">
        <w:trPr>
          <w:gridAfter w:val="1"/>
          <w:wAfter w:w="471" w:type="dxa"/>
        </w:trPr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4150" w:rsidR="00150EE0" w:rsidP="00CB7254" w:rsidRDefault="00150EE0" w14:paraId="6459F055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DB4150">
              <w:rPr>
                <w:rFonts w:ascii="Gill Sans Nova" w:hAnsi="Gill Sans Nova"/>
                <w:sz w:val="16"/>
                <w:szCs w:val="16"/>
                <w:lang w:val="en-US"/>
              </w:rPr>
              <w:t>ABA No. for ACH (U.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S.A.)</w:t>
            </w:r>
          </w:p>
        </w:tc>
        <w:tc>
          <w:tcPr>
            <w:tcW w:w="3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4150" w:rsidR="00150EE0" w:rsidP="00CB7254" w:rsidRDefault="00150EE0" w14:paraId="6965EA4F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277" w:type="dxa"/>
            <w:gridSpan w:val="5"/>
            <w:tcBorders>
              <w:top w:val="nil"/>
              <w:left w:val="single" w:color="auto" w:sz="4" w:space="0"/>
              <w:bottom w:val="nil"/>
              <w:right w:val="nil"/>
            </w:tcBorders>
            <w:tcMar/>
          </w:tcPr>
          <w:p w:rsidRPr="00DB4150" w:rsidR="00150EE0" w:rsidP="00CB7254" w:rsidRDefault="00150EE0" w14:paraId="05DAB517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DB4150" w:rsidR="00150EE0" w:rsidP="00CB7254" w:rsidRDefault="00150EE0" w14:paraId="3261E569" w14:textId="77777777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4508"/>
        <w:gridCol w:w="318"/>
        <w:gridCol w:w="5811"/>
      </w:tblGrid>
      <w:tr w:rsidRPr="00867350" w:rsidR="00150EE0" w:rsidTr="00CB7254" w14:paraId="4D52320F" w14:textId="77777777">
        <w:tc>
          <w:tcPr>
            <w:tcW w:w="10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867350" w:rsidR="00150EE0" w:rsidP="00CB7254" w:rsidRDefault="00150EE0" w14:paraId="5ECF2F30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 xml:space="preserve">PLEASE, FILL IN </w:t>
            </w:r>
            <w:proofErr w:type="gramStart"/>
            <w:r w:rsidRPr="00867350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THE CONTACT</w:t>
            </w:r>
            <w:proofErr w:type="gramEnd"/>
            <w:r w:rsidRPr="00867350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 xml:space="preserve"> INFORMATION ONLY IF IT NEEDS TO BE UPDATED IN THE SUPPLIER PROFILE</w:t>
            </w:r>
          </w:p>
        </w:tc>
      </w:tr>
      <w:tr w:rsidRPr="003A7257" w:rsidR="00150EE0" w:rsidTr="00CB7254" w14:paraId="34CBB114" w14:textId="77777777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50EE0" w:rsidP="00CB7254" w:rsidRDefault="00150EE0" w14:paraId="65573952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Contact Information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50EE0" w:rsidP="00CB7254" w:rsidRDefault="00150EE0" w14:paraId="5E3EF0C1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Pr="003A7257" w:rsidR="00150EE0" w:rsidP="00CB7254" w:rsidRDefault="00150EE0" w14:paraId="2FA7008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:rsidRPr="003A7257" w:rsidR="00150EE0" w:rsidP="00150EE0" w:rsidRDefault="00150EE0" w14:paraId="0555200A" w14:textId="77777777">
      <w:pPr>
        <w:spacing w:after="0"/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Pr="003A7257" w:rsidR="00150EE0" w:rsidTr="1F8C23A2" w14:paraId="2E2DC473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6EF0B0D4" w:rsidRDefault="00150EE0" w14:paraId="2DBAD5F5" w14:textId="77777777" w14:noSpellErr="1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First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73AEE5ED" w14:textId="199C3CAE">
            <w:pPr>
              <w:rPr>
                <w:rFonts w:ascii="Gill Sans Nova" w:hAnsi="Gill Sans Nova"/>
                <w:sz w:val="16"/>
                <w:szCs w:val="16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</w:rPr>
              <w:t>VIANNEY LUTUNDA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7B7B1B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D2922EC" w14:textId="77777777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Pr="003A7257" w:rsidR="00150EE0" w:rsidTr="1F8C23A2" w14:paraId="6DDAD24E" w14:textId="7777777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6EF0B0D4" w:rsidRDefault="00150EE0" w14:paraId="2CD64E6A" w14:textId="77777777" w14:noSpellErr="1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Last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Name: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348AFBCB" w14:textId="4018942D">
            <w:pPr>
              <w:rPr>
                <w:rFonts w:ascii="Gill Sans Nova" w:hAnsi="Gill Sans Nova"/>
                <w:sz w:val="16"/>
                <w:szCs w:val="16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</w:rPr>
              <w:t>MBUSA</w:t>
            </w: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150EE0" w:rsidP="00CB7254" w:rsidRDefault="00150EE0" w14:paraId="52EA78EE" w14:textId="7777777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25681787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150EE0" w:rsidP="6EF0B0D4" w:rsidRDefault="00150EE0" w14:paraId="082E28AB" w14:textId="77777777" w14:noSpellErr="1">
                <w:pPr>
                  <w:rPr>
                    <w:rFonts w:ascii="Gill Sans Nova" w:hAnsi="Gill Sans Nova"/>
                    <w:sz w:val="16"/>
                    <w:szCs w:val="16"/>
                    <w:lang w:val="fr-FR"/>
                  </w:rPr>
                </w:pPr>
                <w:r w:rsidRPr="6EF0B0D4" w:rsidR="6EF0B0D4">
                  <w:rPr>
                    <w:rStyle w:val="PlaceholderText"/>
                    <w:rFonts w:ascii="Gill Sans Nova" w:hAnsi="Gill Sans Nova"/>
                    <w:sz w:val="16"/>
                    <w:szCs w:val="16"/>
                    <w:lang w:val="fr-FR"/>
                  </w:rPr>
                  <w:t>Choose an item.</w:t>
                </w:r>
              </w:p>
            </w:tc>
          </w:sdtContent>
        </w:sdt>
      </w:tr>
      <w:tr w:rsidRPr="003A7257" w:rsidR="00150EE0" w:rsidTr="1F8C23A2" w14:paraId="48923F8C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6EF0B0D4" w:rsidRDefault="00150EE0" w14:paraId="7EC2DE49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Job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Title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14D6A2B7" w14:textId="37DFD555">
            <w:pPr>
              <w:rPr>
                <w:rFonts w:ascii="Gill Sans Nova" w:hAnsi="Gill Sans Nova"/>
                <w:sz w:val="16"/>
                <w:szCs w:val="16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</w:rPr>
              <w:t>Directeur Général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150EE0" w:rsidP="00CB7254" w:rsidRDefault="00150EE0" w14:paraId="092CF444" w14:textId="77777777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11927998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150EE0" w:rsidP="6EF0B0D4" w:rsidRDefault="00150EE0" w14:paraId="1CA38782" w14:textId="77777777" w14:noSpellErr="1">
                <w:pPr>
                  <w:ind w:left="315"/>
                  <w:rPr>
                    <w:rFonts w:ascii="Gill Sans Nova" w:hAnsi="Gill Sans Nova"/>
                    <w:sz w:val="16"/>
                    <w:szCs w:val="16"/>
                    <w:lang w:val="fr-FR"/>
                  </w:rPr>
                </w:pPr>
                <w:r w:rsidRPr="6EF0B0D4" w:rsidR="6EF0B0D4">
                  <w:rPr>
                    <w:rStyle w:val="PlaceholderText"/>
                    <w:rFonts w:ascii="Gill Sans Nova" w:hAnsi="Gill Sans Nova"/>
                    <w:sz w:val="16"/>
                    <w:szCs w:val="16"/>
                    <w:lang w:val="fr-FR"/>
                  </w:rPr>
                  <w:t>Choose an item.</w:t>
                </w:r>
              </w:p>
            </w:tc>
          </w:sdtContent>
        </w:sdt>
      </w:tr>
      <w:tr w:rsidRPr="003A7257" w:rsidR="00150EE0" w:rsidTr="1F8C23A2" w14:paraId="6AA1B329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6EF0B0D4" w:rsidRDefault="00150EE0" w14:paraId="2D9CB5FA" w14:textId="77777777" w14:noSpellErr="1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Email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*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13B081AB" w:rsidRDefault="00150EE0" w14:paraId="6FFE02AC" w14:textId="45CDDD7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  <w:lang w:val="en-US"/>
              </w:rPr>
              <w:t>contact.lglrdc@gmail.com/lagracequincaillerie@gmail.com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7EB96BEE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2A6E7596" w14:textId="77777777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1F8C23A2" w14:paraId="49E90BD4" w14:textId="77777777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8632A86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F632F7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B20F1CC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Pr="003A7257" w:rsidR="00150EE0" w:rsidTr="1F8C23A2" w14:paraId="0DB0BE65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6EF0B0D4" w:rsidRDefault="00150EE0" w14:paraId="0C77B35D" w14:textId="77777777" w14:noSpellErr="1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First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6728A71D" w14:textId="1ABBBC46">
            <w:pPr>
              <w:rPr>
                <w:rFonts w:ascii="Gill Sans Nova" w:hAnsi="Gill Sans Nova"/>
                <w:sz w:val="16"/>
                <w:szCs w:val="16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</w:rPr>
              <w:t xml:space="preserve">SANDRINE 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D9FE372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9E55313" w14:textId="77777777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Pr="003A7257" w:rsidR="00150EE0" w:rsidTr="1F8C23A2" w14:paraId="6D53AD33" w14:textId="7777777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6EF0B0D4" w:rsidRDefault="00150EE0" w14:paraId="5084EEE6" w14:textId="77777777" w14:noSpellErr="1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Last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Name: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16CDCEF7" w14:textId="1A2AE15F">
            <w:pPr>
              <w:rPr>
                <w:rFonts w:ascii="Gill Sans Nova" w:hAnsi="Gill Sans Nova"/>
                <w:sz w:val="16"/>
                <w:szCs w:val="16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</w:rPr>
              <w:t>MURANDY</w:t>
            </w: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150EE0" w:rsidP="00CB7254" w:rsidRDefault="00150EE0" w14:paraId="7089924C" w14:textId="7777777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65415357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150EE0" w:rsidP="6EF0B0D4" w:rsidRDefault="00150EE0" w14:paraId="68BE7321" w14:textId="77777777" w14:noSpellErr="1">
                <w:pPr>
                  <w:rPr>
                    <w:rFonts w:ascii="Gill Sans Nova" w:hAnsi="Gill Sans Nova"/>
                    <w:sz w:val="16"/>
                    <w:szCs w:val="16"/>
                    <w:lang w:val="fr-FR"/>
                  </w:rPr>
                </w:pPr>
                <w:r w:rsidRPr="6EF0B0D4" w:rsidR="6EF0B0D4">
                  <w:rPr>
                    <w:rStyle w:val="PlaceholderText"/>
                    <w:rFonts w:ascii="Gill Sans Nova" w:hAnsi="Gill Sans Nova"/>
                    <w:sz w:val="16"/>
                    <w:szCs w:val="16"/>
                    <w:lang w:val="fr-FR"/>
                  </w:rPr>
                  <w:t>Choose an item.</w:t>
                </w:r>
              </w:p>
            </w:tc>
          </w:sdtContent>
        </w:sdt>
      </w:tr>
      <w:tr w:rsidRPr="003A7257" w:rsidR="00150EE0" w:rsidTr="1F8C23A2" w14:paraId="26DB32BF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6EF0B0D4" w:rsidRDefault="00150EE0" w14:paraId="3E28732A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Job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Title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00CB7254" w:rsidRDefault="00150EE0" w14:paraId="30D6F2FE" w14:textId="0F71A5B8">
            <w:pPr>
              <w:rPr>
                <w:rFonts w:ascii="Gill Sans Nova" w:hAnsi="Gill Sans Nova"/>
                <w:sz w:val="16"/>
                <w:szCs w:val="16"/>
              </w:rPr>
            </w:pPr>
            <w:r w:rsidRPr="1F8C23A2" w:rsidR="1F8C23A2">
              <w:rPr>
                <w:rFonts w:ascii="Gill Sans Nova" w:hAnsi="Gill Sans Nova"/>
                <w:sz w:val="16"/>
                <w:szCs w:val="16"/>
              </w:rPr>
              <w:t xml:space="preserve">Directrice Administrative et </w:t>
            </w:r>
            <w:r w:rsidRPr="1F8C23A2" w:rsidR="1F8C23A2">
              <w:rPr>
                <w:rFonts w:ascii="Gill Sans Nova" w:hAnsi="Gill Sans Nova"/>
                <w:sz w:val="16"/>
                <w:szCs w:val="16"/>
              </w:rPr>
              <w:t>Financière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150EE0" w:rsidP="00CB7254" w:rsidRDefault="00150EE0" w14:paraId="4134C0DB" w14:textId="77777777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6208252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tcMar/>
              </w:tcPr>
              <w:p w:rsidRPr="003A7257" w:rsidR="00150EE0" w:rsidP="6EF0B0D4" w:rsidRDefault="00150EE0" w14:paraId="1FD76F72" w14:textId="77777777" w14:noSpellErr="1">
                <w:pPr>
                  <w:ind w:left="315"/>
                  <w:rPr>
                    <w:rFonts w:ascii="Gill Sans Nova" w:hAnsi="Gill Sans Nova"/>
                    <w:sz w:val="16"/>
                    <w:szCs w:val="16"/>
                    <w:lang w:val="fr-FR"/>
                  </w:rPr>
                </w:pPr>
                <w:r w:rsidRPr="6EF0B0D4" w:rsidR="6EF0B0D4">
                  <w:rPr>
                    <w:rStyle w:val="PlaceholderText"/>
                    <w:rFonts w:ascii="Gill Sans Nova" w:hAnsi="Gill Sans Nova"/>
                    <w:sz w:val="16"/>
                    <w:szCs w:val="16"/>
                    <w:lang w:val="fr-FR"/>
                  </w:rPr>
                  <w:t>Choose an item.</w:t>
                </w:r>
              </w:p>
            </w:tc>
          </w:sdtContent>
        </w:sdt>
      </w:tr>
      <w:tr w:rsidRPr="003A7257" w:rsidR="00150EE0" w:rsidTr="1F8C23A2" w14:paraId="597DED8C" w14:textId="77777777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6EF0B0D4" w:rsidRDefault="00150EE0" w14:paraId="4236840E" w14:textId="77777777" w14:noSpellErr="1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Email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*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3A7257" w:rsidR="00150EE0" w:rsidP="13B081AB" w:rsidRDefault="00150EE0" w14:paraId="4074EF8B" w14:textId="24187363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Gill Sans Nova" w:hAnsi="Gill Sans Nova"/>
                <w:sz w:val="16"/>
                <w:szCs w:val="16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  <w:lang w:val="en-US"/>
              </w:rPr>
              <w:t>contact.lglrdc@gmail.com/lagracequincaillerie@gmail.com</w:t>
            </w:r>
            <w:r w:rsidRPr="13B081AB" w:rsidR="13B081AB">
              <w:rPr>
                <w:rFonts w:ascii="Gill Sans Nova" w:hAnsi="Gill Sans Nova"/>
                <w:sz w:val="16"/>
                <w:szCs w:val="16"/>
              </w:rPr>
              <w:t xml:space="preserve"> </w:t>
            </w: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11674E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358F6762" w14:textId="7777777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:rsidRPr="003A7257" w:rsidR="00150EE0" w:rsidP="00150EE0" w:rsidRDefault="00150EE0" w14:paraId="4F0EF09F" w14:textId="77777777">
      <w:pPr>
        <w:pStyle w:val="TableParagraph"/>
        <w:rPr>
          <w:rFonts w:ascii="Gill Sans Nova" w:hAnsi="Gill Sans Nova"/>
          <w:sz w:val="16"/>
          <w:szCs w:val="16"/>
        </w:rPr>
      </w:pPr>
    </w:p>
    <w:p w:rsidRPr="003A7257" w:rsidR="00150EE0" w:rsidP="00150EE0" w:rsidRDefault="00150EE0" w14:paraId="0B31D8A9" w14:textId="77777777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:rsidRPr="00867350" w:rsidR="00150EE0" w:rsidP="00150EE0" w:rsidRDefault="00150EE0" w14:paraId="12517728" w14:textId="77777777">
      <w:pPr>
        <w:ind w:left="-993"/>
        <w:rPr>
          <w:rFonts w:ascii="Gill Sans Nova" w:hAnsi="Gill Sans Nova"/>
          <w:spacing w:val="-4"/>
          <w:sz w:val="16"/>
          <w:szCs w:val="16"/>
          <w:lang w:val="en-US"/>
        </w:rPr>
      </w:pPr>
      <w:r w:rsidRPr="00867350">
        <w:rPr>
          <w:rFonts w:ascii="Gill Sans Nova" w:hAnsi="Gill Sans Nova"/>
          <w:spacing w:val="-4"/>
          <w:sz w:val="16"/>
          <w:szCs w:val="16"/>
          <w:lang w:val="en-US"/>
        </w:rPr>
        <w:t xml:space="preserve">I hereby certify that the information above </w:t>
      </w:r>
      <w:proofErr w:type="gramStart"/>
      <w:r w:rsidRPr="00867350">
        <w:rPr>
          <w:rFonts w:ascii="Gill Sans Nova" w:hAnsi="Gill Sans Nova"/>
          <w:spacing w:val="-4"/>
          <w:sz w:val="16"/>
          <w:szCs w:val="16"/>
          <w:lang w:val="en-US"/>
        </w:rPr>
        <w:t>are</w:t>
      </w:r>
      <w:proofErr w:type="gramEnd"/>
      <w:r w:rsidRPr="00867350">
        <w:rPr>
          <w:rFonts w:ascii="Gill Sans Nova" w:hAnsi="Gill Sans Nova"/>
          <w:spacing w:val="-4"/>
          <w:sz w:val="16"/>
          <w:szCs w:val="16"/>
          <w:lang w:val="en-US"/>
        </w:rPr>
        <w:t xml:space="preserve">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901"/>
        <w:gridCol w:w="5385"/>
      </w:tblGrid>
      <w:tr w:rsidRPr="00867350" w:rsidR="00150EE0" w:rsidTr="13B081AB" w14:paraId="0EFBA913" w14:textId="77777777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150EE0" w:rsidP="00CB7254" w:rsidRDefault="00150EE0" w14:paraId="5A54F001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67350" w:rsidR="00150EE0" w:rsidP="00CB7254" w:rsidRDefault="00150EE0" w14:paraId="0788323B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Pr="003A7257" w:rsidR="00150EE0" w:rsidTr="13B081AB" w14:paraId="57A36A98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6EF0B0D4" w:rsidRDefault="00150EE0" w14:paraId="6791F4BF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Printed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 Name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*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2" w:space="0"/>
              <w:right w:val="nil"/>
            </w:tcBorders>
            <w:tcMar/>
          </w:tcPr>
          <w:p w:rsidRPr="00D36E42" w:rsidR="00150EE0" w:rsidP="00CB7254" w:rsidRDefault="00150EE0" w14:paraId="65674217" w14:textId="6FADFC30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  <w:lang w:val="en-US"/>
              </w:rPr>
              <w:t>VIANNEY LUTUNDA MBUSA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55F4C1D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Mar/>
          </w:tcPr>
          <w:p w:rsidR="00150EE0" w:rsidP="00CB7254" w:rsidRDefault="00150EE0" w14:paraId="73F7D39E" w14:textId="7777777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6164" w:type="dxa"/>
            <w:gridSpan w:val="2"/>
            <w:tcMar/>
          </w:tcPr>
          <w:p w:rsidRPr="003A7257" w:rsidR="00150EE0" w:rsidP="6EF0B0D4" w:rsidRDefault="00150EE0" w14:paraId="057E417F" w14:textId="77777777">
            <w:pPr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 xml:space="preserve">List of </w:t>
            </w:r>
            <w:r w:rsidRPr="6EF0B0D4" w:rsidR="6EF0B0D4">
              <w:rPr>
                <w:rFonts w:ascii="Gill Sans Nova" w:hAnsi="Gill Sans Nova"/>
                <w:b w:val="1"/>
                <w:bCs w:val="1"/>
                <w:sz w:val="16"/>
                <w:szCs w:val="16"/>
                <w:lang w:val="fr-FR"/>
              </w:rPr>
              <w:t>attachments</w:t>
            </w:r>
          </w:p>
        </w:tc>
      </w:tr>
      <w:tr w:rsidRPr="003A7257" w:rsidR="00150EE0" w:rsidTr="13B081AB" w14:paraId="7BCB64A5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333D31AB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DA74EE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268ACF55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7395923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bottom w:val="single" w:color="auto" w:sz="4" w:space="0"/>
                </w:tcBorders>
                <w:tcMar/>
              </w:tcPr>
              <w:p w:rsidRPr="00306441" w:rsidR="00150EE0" w:rsidP="00CB7254" w:rsidRDefault="00D36E42" w14:paraId="3640BA6F" w14:textId="17AA27AC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color="auto" w:sz="4" w:space="0"/>
            </w:tcBorders>
            <w:tcMar/>
          </w:tcPr>
          <w:p w:rsidRPr="003A7257" w:rsidR="00150EE0" w:rsidP="6EF0B0D4" w:rsidRDefault="00150EE0" w14:paraId="6C3D03E5" w14:textId="77777777">
            <w:pPr>
              <w:rPr>
                <w:rFonts w:ascii="Gill Sans Nova" w:hAnsi="Gill Sans Nova"/>
                <w:sz w:val="16"/>
                <w:szCs w:val="16"/>
                <w:lang w:val="fr-FR"/>
              </w:rPr>
            </w:pP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Bank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Account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 xml:space="preserve"> </w:t>
            </w:r>
            <w:r w:rsidRPr="6EF0B0D4" w:rsidR="6EF0B0D4">
              <w:rPr>
                <w:rFonts w:ascii="Gill Sans Nova" w:hAnsi="Gill Sans Nova"/>
                <w:sz w:val="16"/>
                <w:szCs w:val="16"/>
                <w:lang w:val="fr-FR"/>
              </w:rPr>
              <w:t>Certificate</w:t>
            </w:r>
          </w:p>
        </w:tc>
      </w:tr>
      <w:tr w:rsidRPr="00867350" w:rsidR="00150EE0" w:rsidTr="13B081AB" w14:paraId="04F4DCAA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4E102E8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739469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3A7257" w:rsidR="00150EE0" w:rsidP="00CB7254" w:rsidRDefault="00150EE0" w14:paraId="3B55CD32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993069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</w:rPr>
          </w:sdtEndPr>
          <w:sdtContent>
            <w:tc>
              <w:tcPr>
                <w:tcW w:w="376" w:type="dxa"/>
                <w:tcBorders>
                  <w:left w:val="single" w:color="auto" w:sz="2" w:space="0"/>
                  <w:right w:val="single" w:color="auto" w:sz="2" w:space="0"/>
                </w:tcBorders>
                <w:tcMar/>
              </w:tcPr>
              <w:p w:rsidRPr="009E2249" w:rsidR="00150EE0" w:rsidP="00CB7254" w:rsidRDefault="00D36E42" w14:paraId="65ADD5CC" w14:textId="7C796C88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6164" w:type="dxa"/>
            <w:gridSpan w:val="2"/>
            <w:tcBorders>
              <w:left w:val="single" w:color="auto" w:sz="2" w:space="0"/>
            </w:tcBorders>
            <w:tcMar/>
          </w:tcPr>
          <w:p w:rsidRPr="00867350" w:rsidR="00150EE0" w:rsidP="00CB7254" w:rsidRDefault="00150EE0" w14:paraId="58EFDCC2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867350">
              <w:rPr>
                <w:rFonts w:ascii="Gill Sans Nova" w:hAnsi="Gill Sans Nova"/>
                <w:sz w:val="16"/>
                <w:szCs w:val="16"/>
                <w:lang w:val="en-US"/>
              </w:rPr>
              <w:t>Declaration of Conformity was signed in solicitation documents</w:t>
            </w:r>
          </w:p>
        </w:tc>
      </w:tr>
      <w:tr w:rsidRPr="00E26287" w:rsidR="00150EE0" w:rsidTr="13B081AB" w14:paraId="44D3550C" w14:textId="77777777">
        <w:trPr>
          <w:gridAfter w:val="1"/>
          <w:wAfter w:w="5385" w:type="dxa"/>
          <w:trHeight w:val="300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40C22599" w14:textId="12D5385C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2" w:space="0"/>
              <w:right w:val="nil"/>
            </w:tcBorders>
            <w:tcMar/>
          </w:tcPr>
          <w:p w:rsidRPr="003A7257" w:rsidR="00150EE0" w:rsidP="00CB7254" w:rsidRDefault="00150EE0" w14:paraId="73292F21" w14:textId="1E3A067E">
            <w:pPr/>
            <w:r>
              <w:drawing>
                <wp:anchor distT="0" distB="0" distL="114300" distR="114300" simplePos="0" relativeHeight="251658240" behindDoc="1" locked="0" layoutInCell="1" allowOverlap="1" wp14:editId="1884FF44" wp14:anchorId="669DBCF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1038225" cy="761512"/>
                  <wp:effectExtent l="0" t="0" r="0" b="0"/>
                  <wp:wrapNone/>
                  <wp:docPr id="288432092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1139155b8155455b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 flipH="0" flipV="0">
                            <a:off x="0" y="0"/>
                            <a:ext cx="1038225" cy="761512"/>
                          </a:xfrm>
                          <a:prstGeom xmlns:a="http://schemas.openxmlformats.org/drawingml/2006/main"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color="auto" w:sz="2" w:space="0"/>
            </w:tcBorders>
            <w:tcMar/>
          </w:tcPr>
          <w:p w:rsidRPr="003A7257" w:rsidR="00150EE0" w:rsidP="00CB7254" w:rsidRDefault="00150EE0" w14:paraId="0E01E8F2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92005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ill Sans Nova" w:hAnsi="Gill Sans Nova"/>
              <w:sz w:val="16"/>
              <w:szCs w:val="16"/>
              <w:lang w:val="en-US"/>
            </w:rPr>
          </w:sdtEndPr>
          <w:sdtContent>
            <w:tc>
              <w:tcPr>
                <w:tcW w:w="376" w:type="dxa"/>
                <w:tcBorders>
                  <w:bottom w:val="single" w:color="auto" w:sz="4" w:space="0"/>
                </w:tcBorders>
                <w:tcMar/>
              </w:tcPr>
              <w:p w:rsidRPr="00E26287" w:rsidR="00150EE0" w:rsidP="00CB7254" w:rsidRDefault="00150EE0" w14:paraId="7A524B60" w14:textId="7777777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hint="eastAsia" w:ascii="MS Gothic" w:hAnsi="MS Gothic" w:eastAsia="MS Gothic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color="auto" w:sz="4" w:space="0"/>
            </w:tcBorders>
            <w:tcMar/>
          </w:tcPr>
          <w:p w:rsidRPr="00E26287" w:rsidR="00150EE0" w:rsidP="00CB7254" w:rsidRDefault="00150EE0" w14:paraId="42229C4F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Pr="00E26287" w:rsidR="00150EE0" w:rsidTr="13B081AB" w14:paraId="1A8A727B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7A7278BC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/>
          </w:tcPr>
          <w:p w:rsidRPr="00E26287" w:rsidR="00150EE0" w:rsidP="077F2F72" w:rsidRDefault="00D36E42" w14:paraId="2B0900E6" w14:textId="71D198C4">
            <w:pPr>
              <w:pStyle w:val="Normal"/>
              <w:rPr>
                <w:rFonts w:ascii="Gill Sans Nova" w:hAnsi="Gill Sans Nova"/>
                <w:sz w:val="16"/>
                <w:szCs w:val="16"/>
              </w:rPr>
            </w:pPr>
            <w:r w:rsidRPr="690FDA8E" w:rsidR="690FDA8E">
              <w:rPr>
                <w:rFonts w:ascii="Gill Sans Nova" w:hAnsi="Gill Sans Nova"/>
                <w:sz w:val="16"/>
                <w:szCs w:val="16"/>
              </w:rPr>
              <w:t>Directeur Général</w:t>
            </w:r>
          </w:p>
          <w:p w:rsidRPr="00E26287" w:rsidR="00150EE0" w:rsidP="00CB7254" w:rsidRDefault="00D36E42" w14:paraId="148EBA29" w14:textId="2929900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42888618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="00150EE0" w:rsidP="00CB7254" w:rsidRDefault="00150EE0" w14:paraId="0A8D2056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631E4002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Pr="00E26287" w:rsidR="00150EE0" w:rsidTr="13B081AB" w14:paraId="7DE534F6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4C56A5C9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single" w:color="auto" w:sz="2" w:space="0"/>
              <w:right w:val="nil"/>
            </w:tcBorders>
            <w:tcMar/>
          </w:tcPr>
          <w:p w:rsidRPr="00E26287" w:rsidR="00150EE0" w:rsidP="00CB7254" w:rsidRDefault="00150EE0" w14:paraId="3322E657" w14:textId="6AA5A549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13B081AB" w:rsidR="13B081AB">
              <w:rPr>
                <w:rFonts w:ascii="Gill Sans Nova" w:hAnsi="Gill Sans Nova"/>
                <w:sz w:val="16"/>
                <w:szCs w:val="16"/>
                <w:lang w:val="en-US"/>
              </w:rPr>
              <w:t>08 mars 2025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5CEB54A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4B1C25BF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11E0F35F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Pr="00E26287" w:rsidR="00150EE0" w:rsidTr="13B081AB" w14:paraId="6CC48A26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5D2DBD13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color="auto" w:sz="2" w:space="0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3EBB578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341A60F0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7305B12C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3C6AEAF5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Pr="00E26287" w:rsidR="00150EE0" w:rsidTr="13B081AB" w14:paraId="34677C29" w14:textId="77777777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FE64DA" w:rsidR="00150EE0" w:rsidP="00CB7254" w:rsidRDefault="00150EE0" w14:paraId="4AF4C924" w14:textId="7777777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2BD5554D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E26287" w:rsidR="00150EE0" w:rsidP="00CB7254" w:rsidRDefault="00150EE0" w14:paraId="3236420A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66905604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="00150EE0" w:rsidP="00CB7254" w:rsidRDefault="00150EE0" w14:paraId="4A40D63B" w14:textId="7777777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Pr="003A7257" w:rsidR="00150EE0" w:rsidTr="13B081AB" w14:paraId="64D620EE" w14:textId="77777777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01130BDD" w14:textId="7777777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52BABE07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6118FAD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3A7257" w:rsidR="00150EE0" w:rsidP="00CB7254" w:rsidRDefault="00150EE0" w14:paraId="165C0FC8" w14:textId="7777777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:rsidRPr="003A7257" w:rsidR="00150EE0" w:rsidP="00150EE0" w:rsidRDefault="00150EE0" w14:paraId="05BA29EC" w14:textId="77777777">
      <w:pPr>
        <w:rPr>
          <w:rFonts w:ascii="Gill Sans Nova" w:hAnsi="Gill Sans Nova"/>
          <w:sz w:val="16"/>
          <w:szCs w:val="16"/>
        </w:rPr>
      </w:pPr>
    </w:p>
    <w:p w:rsidRPr="00150EE0" w:rsidR="00150EE0" w:rsidP="006B5323" w:rsidRDefault="00150EE0" w14:paraId="3456617D" w14:textId="77777777">
      <w:pPr>
        <w:rPr>
          <w:rFonts w:ascii="Gill Sans Nova" w:hAnsi="Gill Sans Nova"/>
          <w:sz w:val="16"/>
          <w:szCs w:val="16"/>
          <w:lang w:val="en-GB"/>
        </w:rPr>
      </w:pPr>
    </w:p>
    <w:sectPr w:rsidRPr="00150EE0" w:rsidR="00150EE0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  <w:footerReference w:type="default" r:id="R66b4c79d64de4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768E6" w:rsidP="00041A8A" w:rsidRDefault="000768E6" w14:paraId="10BBFD7E" w14:textId="77777777">
      <w:pPr>
        <w:spacing w:after="0" w:line="240" w:lineRule="auto"/>
      </w:pPr>
      <w:r>
        <w:separator/>
      </w:r>
    </w:p>
  </w:endnote>
  <w:endnote w:type="continuationSeparator" w:id="0">
    <w:p w:rsidR="000768E6" w:rsidP="00041A8A" w:rsidRDefault="000768E6" w14:paraId="5857B4A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.xml><?xml version="1.0" encoding="utf-8"?>
<w:ftr xmlns:w16du="http://schemas.microsoft.com/office/word/2023/wordml/word16du"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  <w:tblPrChange w:author="Utilisateur invité" w:date="2025-02-27T10:43:18.98Z" w16du:dateUtc="2025-02-27T10:43:18.98Z" w:id="1998026716">
        <w:tblPr>
          <w:tblStyle w:val="TableGrid"/>
          <w:tblLayout w:type="fixed"/>
          <w:tblLook w:val="06A0" w:firstRow="1" w:lastRow="0" w:firstColumn="1" w:lastColumn="0" w:noHBand="1" w:noVBand="1"/>
        </w:tblPr>
      </w:tblPrChange>
    </w:tblPr>
    <w:tblGrid>
      <w:gridCol w:w="4650"/>
      <w:gridCol w:w="4650"/>
      <w:gridCol w:w="4650"/>
    </w:tblGrid>
    <w:tr w:rsidR="58805217" w:rsidTr="077F2F72" w14:paraId="7F004587">
      <w:trPr>
        <w:trHeight w:val="300"/>
        <w:trPrChange w:author="Utilisateur invité" w:date="2025-02-27T10:43:18.976Z" w16du:dateUtc="2025-02-27T10:43:18.976Z" w:id="577635221">
          <w:trPr>
            <w:trHeight w:val="300"/>
          </w:trPr>
        </w:trPrChange>
      </w:trPr>
      <w:tc>
        <w:tcPr>
          <w:tcW w:w="4650" w:type="dxa"/>
          <w:tcMar/>
          <w:tcPrChange w:author="Utilisateur invité" w:date="2025-02-27T10:43:18.98Z" w:id="411533069">
            <w:tcPr>
              <w:tcW w:w="4650" w:type="dxa"/>
              <w:tcMar/>
            </w:tcPr>
          </w:tcPrChange>
        </w:tcPr>
        <w:p w:rsidR="58805217" w:rsidP="077F2F72" w:rsidRDefault="58805217" w14:paraId="3BB8D4EB" w14:textId="0092B150">
          <w:pPr>
            <w:pStyle w:val="Normal"/>
            <w:bidi w:val="0"/>
            <w:ind/>
          </w:pPr>
        </w:p>
      </w:tc>
      <w:tc>
        <w:tcPr>
          <w:tcW w:w="4650" w:type="dxa"/>
          <w:tcMar/>
          <w:tcPrChange w:author="Utilisateur invité" w:date="2025-02-27T10:43:18.98Z" w:id="1947897823">
            <w:tcPr>
              <w:tcW w:w="4650" w:type="dxa"/>
              <w:tcMar/>
            </w:tcPr>
          </w:tcPrChange>
        </w:tcPr>
        <w:p w:rsidR="58805217" w:rsidP="58805217" w:rsidRDefault="58805217" w14:paraId="164DF339" w14:textId="22A2C98B">
          <w:pPr>
            <w:pStyle w:val="Header"/>
            <w:bidi w:val="0"/>
            <w:jc w:val="center"/>
            <w:pPrChange w:author="Utilisateur invité" w:date="2025-02-27T10:43:18.991Z">
              <w:pPr>
                <w:bidi w:val="0"/>
              </w:pPr>
            </w:pPrChange>
          </w:pPr>
        </w:p>
      </w:tc>
      <w:tc>
        <w:tcPr>
          <w:tcW w:w="4650" w:type="dxa"/>
          <w:tcMar/>
          <w:tcPrChange w:author="Utilisateur invité" w:date="2025-02-27T10:43:18.982Z" w:id="1466626568">
            <w:tcPr>
              <w:tcW w:w="4650" w:type="dxa"/>
              <w:tcMar/>
            </w:tcPr>
          </w:tcPrChange>
        </w:tcPr>
        <w:p w:rsidR="58805217" w:rsidP="58805217" w:rsidRDefault="58805217" w14:paraId="47FAF006" w14:textId="22BC7E3F">
          <w:pPr>
            <w:pStyle w:val="Header"/>
            <w:bidi w:val="0"/>
            <w:ind w:right="-115"/>
            <w:jc w:val="right"/>
            <w:pPrChange w:author="Utilisateur invité" w:date="2025-02-27T10:43:18.996Z">
              <w:pPr>
                <w:bidi w:val="0"/>
              </w:pPr>
            </w:pPrChange>
          </w:pPr>
        </w:p>
      </w:tc>
    </w:tr>
  </w:tbl>
  <w:p w:rsidR="58805217" w:rsidP="58805217" w:rsidRDefault="58805217" w14:paraId="57010394" w14:textId="6B2854A4">
    <w:pPr>
      <w:pStyle w:val="Footer"/>
      <w:bidi w:val="0"/>
      <w:pPrChange w:author="Utilisateur invité" w:date="2025-02-27T10:43:19Z">
        <w:pPr>
          <w:bidi w:val="0"/>
        </w:pPr>
      </w:pPrChange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768E6" w:rsidP="00041A8A" w:rsidRDefault="000768E6" w14:paraId="1B48E232" w14:textId="77777777">
      <w:pPr>
        <w:spacing w:after="0" w:line="240" w:lineRule="auto"/>
      </w:pPr>
      <w:r>
        <w:separator/>
      </w:r>
    </w:p>
  </w:footnote>
  <w:footnote w:type="continuationSeparator" w:id="0">
    <w:p w:rsidR="000768E6" w:rsidP="00041A8A" w:rsidRDefault="000768E6" w14:paraId="495EC98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041A8A" w:rsidP="00041A8A" w:rsidRDefault="00041A8A" w14:paraId="06894293" w14:textId="5F76626C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22CB0"/>
    <w:rsid w:val="000330D6"/>
    <w:rsid w:val="00041A8A"/>
    <w:rsid w:val="00050CC1"/>
    <w:rsid w:val="000648F7"/>
    <w:rsid w:val="00070E97"/>
    <w:rsid w:val="000768E6"/>
    <w:rsid w:val="0008627B"/>
    <w:rsid w:val="00093E2C"/>
    <w:rsid w:val="000A4943"/>
    <w:rsid w:val="000C385C"/>
    <w:rsid w:val="00131B15"/>
    <w:rsid w:val="0014215C"/>
    <w:rsid w:val="00150EE0"/>
    <w:rsid w:val="001520B5"/>
    <w:rsid w:val="0015626E"/>
    <w:rsid w:val="00161406"/>
    <w:rsid w:val="0018076D"/>
    <w:rsid w:val="00187017"/>
    <w:rsid w:val="001B2B30"/>
    <w:rsid w:val="001E347E"/>
    <w:rsid w:val="00230BD5"/>
    <w:rsid w:val="002364D7"/>
    <w:rsid w:val="00247E50"/>
    <w:rsid w:val="00277AD0"/>
    <w:rsid w:val="00306441"/>
    <w:rsid w:val="003072C6"/>
    <w:rsid w:val="0032731D"/>
    <w:rsid w:val="00330B5C"/>
    <w:rsid w:val="00370703"/>
    <w:rsid w:val="003721EE"/>
    <w:rsid w:val="00390695"/>
    <w:rsid w:val="003A7257"/>
    <w:rsid w:val="003D587B"/>
    <w:rsid w:val="003E2B2B"/>
    <w:rsid w:val="003F7A90"/>
    <w:rsid w:val="004049CB"/>
    <w:rsid w:val="00436009"/>
    <w:rsid w:val="004808BE"/>
    <w:rsid w:val="00484F2C"/>
    <w:rsid w:val="004A1BEF"/>
    <w:rsid w:val="004F0FB2"/>
    <w:rsid w:val="00526A8F"/>
    <w:rsid w:val="0054781D"/>
    <w:rsid w:val="00555A29"/>
    <w:rsid w:val="005936DE"/>
    <w:rsid w:val="006B5323"/>
    <w:rsid w:val="006E1B71"/>
    <w:rsid w:val="006E3D27"/>
    <w:rsid w:val="006F05A1"/>
    <w:rsid w:val="00717F5D"/>
    <w:rsid w:val="00732073"/>
    <w:rsid w:val="00757B4D"/>
    <w:rsid w:val="00785B84"/>
    <w:rsid w:val="007966D4"/>
    <w:rsid w:val="00863B5A"/>
    <w:rsid w:val="00867350"/>
    <w:rsid w:val="00892BD3"/>
    <w:rsid w:val="008D547E"/>
    <w:rsid w:val="008E1FED"/>
    <w:rsid w:val="008F3410"/>
    <w:rsid w:val="0090615D"/>
    <w:rsid w:val="00930714"/>
    <w:rsid w:val="00932A2C"/>
    <w:rsid w:val="009675DB"/>
    <w:rsid w:val="009A0196"/>
    <w:rsid w:val="009E2249"/>
    <w:rsid w:val="00AC0270"/>
    <w:rsid w:val="00B07C7B"/>
    <w:rsid w:val="00B36A7B"/>
    <w:rsid w:val="00B50BAC"/>
    <w:rsid w:val="00BA0507"/>
    <w:rsid w:val="00C27AD0"/>
    <w:rsid w:val="00C30868"/>
    <w:rsid w:val="00C80744"/>
    <w:rsid w:val="00CA394F"/>
    <w:rsid w:val="00CB13C8"/>
    <w:rsid w:val="00CC7C58"/>
    <w:rsid w:val="00CD3A2D"/>
    <w:rsid w:val="00D03000"/>
    <w:rsid w:val="00D36E42"/>
    <w:rsid w:val="00D87433"/>
    <w:rsid w:val="00D9300B"/>
    <w:rsid w:val="00D94ECE"/>
    <w:rsid w:val="00DB2F95"/>
    <w:rsid w:val="00DD0855"/>
    <w:rsid w:val="00E0467D"/>
    <w:rsid w:val="00E26287"/>
    <w:rsid w:val="00E42B8D"/>
    <w:rsid w:val="00EC7412"/>
    <w:rsid w:val="00EF31A9"/>
    <w:rsid w:val="00F34913"/>
    <w:rsid w:val="00F902A7"/>
    <w:rsid w:val="00F97E2F"/>
    <w:rsid w:val="00FE498F"/>
    <w:rsid w:val="00FE64DA"/>
    <w:rsid w:val="077F2F72"/>
    <w:rsid w:val="13B081AB"/>
    <w:rsid w:val="1F8C23A2"/>
    <w:rsid w:val="58805217"/>
    <w:rsid w:val="65FF3A69"/>
    <w:rsid w:val="690FDA8E"/>
    <w:rsid w:val="6EF0B0D4"/>
    <w:rsid w:val="77E4A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41A8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41A8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41A8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Paragraph" w:customStyle="1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  <w:style w:type="character" w:styleId="Hyperlink">
    <w:uiPriority w:val="99"/>
    <w:name w:val="Hyperlink"/>
    <w:basedOn w:val="DefaultParagraphFont"/>
    <w:unhideWhenUsed/>
    <w:rsid w:val="690FDA8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glossaryDocument" Target="glossary/document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.xml" Id="R66b4c79d64de4346" /><Relationship Type="http://schemas.openxmlformats.org/officeDocument/2006/relationships/image" Target="/media/image.png" Id="Rd72d65ec8d1f4056" /><Relationship Type="http://schemas.openxmlformats.org/officeDocument/2006/relationships/image" Target="/media/image2.png" Id="R1139155b8155455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P="00CA38E1" w:rsidRDefault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P="00CA38E1" w:rsidRDefault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P="00CA38E1" w:rsidRDefault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P="00CA38E1" w:rsidRDefault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P="00CA38E1" w:rsidRDefault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P="00CA38E1" w:rsidRDefault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AC3CCFDBC2847F68B76776C02075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23FB0-712E-4883-B35C-8E8C4E476708}"/>
      </w:docPartPr>
      <w:docPartBody>
        <w:p w:rsidR="00237C31" w:rsidP="00802BB8" w:rsidRDefault="00802BB8">
          <w:pPr>
            <w:pStyle w:val="CAC3CCFDBC2847F68B76776C02075594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D1BD897524CA429B955E62D13294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B3A6A-3868-49F3-9065-086AB553BE82}"/>
      </w:docPartPr>
      <w:docPartBody>
        <w:p w:rsidR="00237C31" w:rsidP="00802BB8" w:rsidRDefault="00802BB8">
          <w:pPr>
            <w:pStyle w:val="D1BD897524CA429B955E62D13294F2B7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08627B"/>
    <w:rsid w:val="001E347E"/>
    <w:rsid w:val="00237C31"/>
    <w:rsid w:val="006F05A1"/>
    <w:rsid w:val="00802BB8"/>
    <w:rsid w:val="00B36A7B"/>
    <w:rsid w:val="00CA38E1"/>
    <w:rsid w:val="00E0467D"/>
    <w:rsid w:val="00ED0589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CAC3CCFDBC2847F68B76776C02075594">
    <w:name w:val="CAC3CCFDBC2847F68B76776C02075594"/>
    <w:rsid w:val="00802BB8"/>
    <w:rPr>
      <w:lang w:val="en-PH" w:eastAsia="en-PH"/>
    </w:rPr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  <w:style w:type="paragraph" w:customStyle="1" w:styleId="D1BD897524CA429B955E62D13294F2B7">
    <w:name w:val="D1BD897524CA429B955E62D13294F2B7"/>
    <w:rsid w:val="00802BB8"/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8" ma:contentTypeDescription="Create a new document." ma:contentTypeScope="" ma:versionID="81001a6a39cedee91b8eb36b0470689d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e8af0e50c9094b843f696a960a0e79aa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B357FC-C702-4AD8-8276-8D8A75B158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FCD711-A605-4E25-B35F-9E6E1ED862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B2511A-64E5-4DCB-A0B6-ABF48DEA4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508bd-1fc6-49a2-aff2-a90d93944662"/>
    <ds:schemaRef ds:uri="73abfa21-7d2d-4c07-a96b-83022ffca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GARCIA Mateo</dc:creator>
  <keywords/>
  <dc:description/>
  <lastModifiedBy>Utilisateur invité</lastModifiedBy>
  <revision>37</revision>
  <dcterms:created xsi:type="dcterms:W3CDTF">2024-08-06T14:49:00.0000000Z</dcterms:created>
  <dcterms:modified xsi:type="dcterms:W3CDTF">2025-03-10T06:48:14.0431079Z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